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1260"/>
        <w:gridCol w:w="1170"/>
        <w:gridCol w:w="6390"/>
      </w:tblGrid>
      <w:tr w:rsidR="00155793" w14:paraId="16E3CD8E" w14:textId="77777777" w:rsidTr="4AE360FA">
        <w:tc>
          <w:tcPr>
            <w:tcW w:w="1620" w:type="dxa"/>
            <w:tcBorders>
              <w:bottom w:val="single" w:sz="4" w:space="0" w:color="auto"/>
            </w:tcBorders>
            <w:shd w:val="clear" w:color="auto" w:fill="FFFFFF" w:themeFill="background1"/>
            <w:vAlign w:val="center"/>
          </w:tcPr>
          <w:p w14:paraId="359F6C8F" w14:textId="2188E65F" w:rsidR="00155793" w:rsidRDefault="00155793" w:rsidP="00155793">
            <w:pPr>
              <w:pStyle w:val="Header"/>
            </w:pPr>
            <w:r>
              <w:t>PGRR Number</w:t>
            </w:r>
          </w:p>
        </w:tc>
        <w:tc>
          <w:tcPr>
            <w:tcW w:w="1260" w:type="dxa"/>
            <w:tcBorders>
              <w:bottom w:val="single" w:sz="4" w:space="0" w:color="auto"/>
            </w:tcBorders>
            <w:vAlign w:val="center"/>
          </w:tcPr>
          <w:p w14:paraId="401471A8" w14:textId="72A49E5E" w:rsidR="00155793" w:rsidRDefault="00155793" w:rsidP="00155793">
            <w:pPr>
              <w:pStyle w:val="Header"/>
            </w:pPr>
            <w:hyperlink r:id="rId11" w:history="1">
              <w:r w:rsidRPr="00456C8C">
                <w:rPr>
                  <w:rStyle w:val="Hyperlink"/>
                </w:rPr>
                <w:t>140</w:t>
              </w:r>
            </w:hyperlink>
          </w:p>
        </w:tc>
        <w:tc>
          <w:tcPr>
            <w:tcW w:w="1170" w:type="dxa"/>
            <w:tcBorders>
              <w:bottom w:val="single" w:sz="4" w:space="0" w:color="auto"/>
            </w:tcBorders>
            <w:shd w:val="clear" w:color="auto" w:fill="FFFFFF" w:themeFill="background1"/>
            <w:vAlign w:val="center"/>
          </w:tcPr>
          <w:p w14:paraId="6B590D59" w14:textId="68042FE4" w:rsidR="00155793" w:rsidRDefault="00155793" w:rsidP="00155793">
            <w:pPr>
              <w:pStyle w:val="Header"/>
            </w:pPr>
            <w:r>
              <w:t>PGRR Title</w:t>
            </w:r>
          </w:p>
        </w:tc>
        <w:tc>
          <w:tcPr>
            <w:tcW w:w="6390" w:type="dxa"/>
            <w:tcBorders>
              <w:bottom w:val="single" w:sz="4" w:space="0" w:color="auto"/>
            </w:tcBorders>
            <w:vAlign w:val="center"/>
          </w:tcPr>
          <w:p w14:paraId="52620EEF" w14:textId="4A7559C8" w:rsidR="00155793" w:rsidRDefault="00155793" w:rsidP="00155793">
            <w:pPr>
              <w:pStyle w:val="Header"/>
            </w:pPr>
            <w:r>
              <w:t>Related to NPRR1317, Creation of Non-Settled Generator (NSG) and Clarification of the Types, Usage, and Registration of Distributed Generation</w:t>
            </w:r>
          </w:p>
        </w:tc>
      </w:tr>
      <w:tr w:rsidR="00EC2E37" w:rsidRPr="00E01925" w14:paraId="3288B1CC" w14:textId="77777777" w:rsidTr="4AE360FA">
        <w:trPr>
          <w:trHeight w:val="518"/>
        </w:trPr>
        <w:tc>
          <w:tcPr>
            <w:tcW w:w="2880" w:type="dxa"/>
            <w:gridSpan w:val="2"/>
            <w:shd w:val="clear" w:color="auto" w:fill="FFFFFF" w:themeFill="background1"/>
            <w:vAlign w:val="center"/>
          </w:tcPr>
          <w:p w14:paraId="3C51753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C09798C" w14:textId="3B1484BB" w:rsidR="00067FE2" w:rsidRPr="00E01925" w:rsidRDefault="00155793" w:rsidP="00F44236">
            <w:pPr>
              <w:pStyle w:val="NormalArial"/>
            </w:pPr>
            <w:r>
              <w:t>December 19, 2025</w:t>
            </w:r>
          </w:p>
        </w:tc>
      </w:tr>
      <w:tr w:rsidR="00040D6E" w14:paraId="36DE136A" w14:textId="77777777" w:rsidTr="4AE360FA">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119B2F4" w14:textId="77777777" w:rsidR="00067FE2"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Default="00067FE2" w:rsidP="00F44236">
            <w:pPr>
              <w:pStyle w:val="NormalArial"/>
            </w:pPr>
          </w:p>
        </w:tc>
      </w:tr>
      <w:tr w:rsidR="00EC2E37" w14:paraId="4E33B974" w14:textId="77777777" w:rsidTr="4AE360FA">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009BA02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D5AC490" w14:textId="6C89229A" w:rsidR="009D17F0" w:rsidRPr="00FB509B" w:rsidRDefault="0066370F" w:rsidP="00F44236">
            <w:pPr>
              <w:pStyle w:val="NormalArial"/>
            </w:pPr>
            <w:r w:rsidRPr="00FB509B">
              <w:t>Normal</w:t>
            </w:r>
          </w:p>
        </w:tc>
      </w:tr>
      <w:tr w:rsidR="00EC2E37" w14:paraId="06140097" w14:textId="77777777" w:rsidTr="4AE360FA">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15E8729" w14:textId="3CBACABD" w:rsidR="009D17F0" w:rsidRDefault="00AA6F5A"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37B18B4" w14:textId="77777777" w:rsidR="009D17F0" w:rsidRDefault="008F2451" w:rsidP="003814B2">
            <w:pPr>
              <w:pStyle w:val="NormalArial"/>
              <w:spacing w:before="120"/>
            </w:pPr>
            <w:r w:rsidRPr="008F2451">
              <w:t>5.2.1</w:t>
            </w:r>
            <w:r>
              <w:t xml:space="preserve">, </w:t>
            </w:r>
            <w:r w:rsidRPr="008F2451">
              <w:t>Applicability</w:t>
            </w:r>
          </w:p>
          <w:p w14:paraId="7DF63429" w14:textId="1DD41F54" w:rsidR="00CC316C" w:rsidRDefault="00CC316C" w:rsidP="00BE0D7F">
            <w:pPr>
              <w:pStyle w:val="NormalArial"/>
            </w:pPr>
            <w:r>
              <w:t>5.2.2, Initiation of Generator Interconnection or Modification</w:t>
            </w:r>
          </w:p>
          <w:p w14:paraId="2459826C" w14:textId="507AE972" w:rsidR="00DA2AC1" w:rsidRDefault="00DA2AC1" w:rsidP="00BE0D7F">
            <w:pPr>
              <w:pStyle w:val="NormalArial"/>
            </w:pPr>
            <w:r>
              <w:t>5.2.4, Duty to Update Project Information and Respond to ERCOT and TDSP Request for Information</w:t>
            </w:r>
          </w:p>
          <w:p w14:paraId="2863AD4F" w14:textId="77777777" w:rsidR="006562F2" w:rsidRDefault="006562F2" w:rsidP="006562F2">
            <w:pPr>
              <w:pStyle w:val="NormalArial"/>
            </w:pPr>
            <w:r w:rsidRPr="006562F2">
              <w:t>5.2.9</w:t>
            </w:r>
            <w:r>
              <w:t xml:space="preserve">, </w:t>
            </w:r>
            <w:r w:rsidRPr="006562F2">
              <w:t>Self-Limiting Facilities</w:t>
            </w:r>
          </w:p>
          <w:p w14:paraId="34A09066" w14:textId="7B1B858C" w:rsidR="003B2869" w:rsidRDefault="003B2869" w:rsidP="006562F2">
            <w:pPr>
              <w:pStyle w:val="NormalArial"/>
            </w:pPr>
            <w:r w:rsidRPr="003B2869">
              <w:t>5.3.1</w:t>
            </w:r>
            <w:r>
              <w:t>,</w:t>
            </w:r>
            <w:r w:rsidR="00264978">
              <w:t xml:space="preserve"> </w:t>
            </w:r>
            <w:r w:rsidRPr="003B2869">
              <w:t>Security Screening Study</w:t>
            </w:r>
          </w:p>
          <w:p w14:paraId="7D68622D" w14:textId="4DEB725D" w:rsidR="00F812A6" w:rsidRDefault="00F812A6" w:rsidP="006562F2">
            <w:pPr>
              <w:pStyle w:val="NormalArial"/>
            </w:pPr>
            <w:r w:rsidRPr="00F812A6">
              <w:t>5.3.2</w:t>
            </w:r>
            <w:r>
              <w:t>,</w:t>
            </w:r>
            <w:r w:rsidR="00264978">
              <w:t xml:space="preserve"> </w:t>
            </w:r>
            <w:r w:rsidRPr="00F812A6">
              <w:t>Full Interconnection Study</w:t>
            </w:r>
          </w:p>
          <w:p w14:paraId="5950C4E1" w14:textId="0BB93D7A" w:rsidR="000567E4" w:rsidRDefault="000567E4" w:rsidP="006562F2">
            <w:pPr>
              <w:pStyle w:val="NormalArial"/>
            </w:pPr>
            <w:r w:rsidRPr="000567E4">
              <w:t>5.3.2.1</w:t>
            </w:r>
            <w:r>
              <w:t xml:space="preserve">, </w:t>
            </w:r>
            <w:r w:rsidRPr="000567E4">
              <w:t>Proof of Site Control</w:t>
            </w:r>
          </w:p>
          <w:p w14:paraId="181C0F54" w14:textId="77628495" w:rsidR="000567E4" w:rsidRDefault="000567E4" w:rsidP="006562F2">
            <w:pPr>
              <w:pStyle w:val="NormalArial"/>
            </w:pPr>
            <w:r w:rsidRPr="000567E4">
              <w:t>5.3.2.4.1</w:t>
            </w:r>
            <w:r>
              <w:t xml:space="preserve">, </w:t>
            </w:r>
            <w:r w:rsidRPr="000567E4">
              <w:t>Steady-State Analysis</w:t>
            </w:r>
          </w:p>
          <w:p w14:paraId="2D427C8A" w14:textId="53A280C0" w:rsidR="00200687" w:rsidRDefault="00200687" w:rsidP="006562F2">
            <w:pPr>
              <w:pStyle w:val="NormalArial"/>
            </w:pPr>
            <w:r w:rsidRPr="00200687">
              <w:t>5.3.4</w:t>
            </w:r>
            <w:r>
              <w:t xml:space="preserve">, </w:t>
            </w:r>
            <w:r w:rsidRPr="00200687">
              <w:t>Reactive Study</w:t>
            </w:r>
          </w:p>
          <w:p w14:paraId="42B40BD2" w14:textId="5C1DF955" w:rsidR="00047E5A" w:rsidRDefault="00047E5A" w:rsidP="006562F2">
            <w:pPr>
              <w:pStyle w:val="NormalArial"/>
            </w:pPr>
            <w:r w:rsidRPr="00047E5A">
              <w:t>5.3.5</w:t>
            </w:r>
            <w:r>
              <w:t xml:space="preserve">, </w:t>
            </w:r>
            <w:r w:rsidRPr="00047E5A">
              <w:t>ERCOT Quarterly Stability Assessment</w:t>
            </w:r>
          </w:p>
          <w:p w14:paraId="0A7F0DCD" w14:textId="77777777" w:rsidR="006562F2" w:rsidRDefault="006562F2" w:rsidP="006562F2">
            <w:pPr>
              <w:pStyle w:val="NormalArial"/>
            </w:pPr>
            <w:r w:rsidRPr="006562F2">
              <w:t>5.4.2</w:t>
            </w:r>
            <w:r>
              <w:t xml:space="preserve">, </w:t>
            </w:r>
            <w:r w:rsidRPr="006562F2">
              <w:t>Submission of Interconnection Agreement and TSP and/or DSP Studies and Technical Requirements</w:t>
            </w:r>
          </w:p>
          <w:p w14:paraId="1273F894" w14:textId="7A666FCE" w:rsidR="006562F2" w:rsidRPr="00FB509B" w:rsidRDefault="006562F2" w:rsidP="006562F2">
            <w:pPr>
              <w:pStyle w:val="NormalArial"/>
              <w:spacing w:after="120"/>
            </w:pPr>
            <w:r w:rsidRPr="006562F2">
              <w:t>5.5</w:t>
            </w:r>
            <w:r>
              <w:t xml:space="preserve">, </w:t>
            </w:r>
            <w:r w:rsidRPr="006562F2">
              <w:t>Generator Commissioning and Continuing Operations</w:t>
            </w:r>
          </w:p>
        </w:tc>
      </w:tr>
      <w:tr w:rsidR="00EC2E37" w14:paraId="289A3DAF" w14:textId="77777777" w:rsidTr="4AE360FA">
        <w:trPr>
          <w:trHeight w:val="1241"/>
        </w:trPr>
        <w:tc>
          <w:tcPr>
            <w:tcW w:w="2880" w:type="dxa"/>
            <w:gridSpan w:val="2"/>
            <w:tcBorders>
              <w:bottom w:val="single" w:sz="4" w:space="0" w:color="auto"/>
            </w:tcBorders>
            <w:shd w:val="clear" w:color="auto" w:fill="FFFFFF" w:themeFill="background1"/>
            <w:vAlign w:val="center"/>
          </w:tcPr>
          <w:p w14:paraId="4867448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34CB1CC6" w:rsidR="00C9766A" w:rsidRPr="00FB509B" w:rsidRDefault="00E341F1" w:rsidP="003814B2">
            <w:pPr>
              <w:pStyle w:val="NormalArial"/>
              <w:spacing w:before="120" w:after="120"/>
            </w:pPr>
            <w:r>
              <w:t xml:space="preserve">Nodal Protocol Revision Request (NPRR) </w:t>
            </w:r>
            <w:r w:rsidR="00155793">
              <w:t>1317</w:t>
            </w:r>
            <w:r>
              <w:t xml:space="preserve">, </w:t>
            </w:r>
            <w:r w:rsidR="007B6660">
              <w:t>Creation of Non-Settled Generator (NSG) and Clarification of the Types, Usage, and Registration of Distributed Generation</w:t>
            </w:r>
          </w:p>
        </w:tc>
      </w:tr>
      <w:tr w:rsidR="00EC2E37" w14:paraId="01704E71" w14:textId="77777777" w:rsidTr="4AE360FA">
        <w:trPr>
          <w:trHeight w:val="518"/>
        </w:trPr>
        <w:tc>
          <w:tcPr>
            <w:tcW w:w="2880" w:type="dxa"/>
            <w:gridSpan w:val="2"/>
            <w:tcBorders>
              <w:bottom w:val="single" w:sz="4" w:space="0" w:color="auto"/>
            </w:tcBorders>
            <w:shd w:val="clear" w:color="auto" w:fill="FFFFFF" w:themeFill="background1"/>
            <w:vAlign w:val="center"/>
          </w:tcPr>
          <w:p w14:paraId="403D2E7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2CD83D" w14:textId="4F35EA46" w:rsidR="009D17F0" w:rsidRPr="00FB509B" w:rsidRDefault="00E341F1" w:rsidP="006562F2">
            <w:pPr>
              <w:pStyle w:val="NormalArial"/>
              <w:spacing w:before="120" w:after="120"/>
            </w:pPr>
            <w:r>
              <w:t xml:space="preserve">This </w:t>
            </w:r>
            <w:r w:rsidR="00AA6F5A">
              <w:t>Planning</w:t>
            </w:r>
            <w:r>
              <w:t xml:space="preserve"> Guide Revision Request (</w:t>
            </w:r>
            <w:r w:rsidR="00AA6F5A">
              <w:t>P</w:t>
            </w:r>
            <w:r>
              <w:t>GRR)</w:t>
            </w:r>
            <w:r w:rsidR="006562F2">
              <w:t xml:space="preserve"> clarifies types and usage of “Distributed Generation” within the Planning Guide in alignment with NPRR</w:t>
            </w:r>
            <w:r w:rsidR="00155793">
              <w:t>1317</w:t>
            </w:r>
            <w:r w:rsidR="006562F2">
              <w:t>.</w:t>
            </w:r>
          </w:p>
        </w:tc>
      </w:tr>
      <w:tr w:rsidR="00EC2E37" w14:paraId="54290F4A" w14:textId="77777777" w:rsidTr="4AE360FA">
        <w:trPr>
          <w:trHeight w:val="518"/>
        </w:trPr>
        <w:tc>
          <w:tcPr>
            <w:tcW w:w="2880" w:type="dxa"/>
            <w:gridSpan w:val="2"/>
            <w:shd w:val="clear" w:color="auto" w:fill="FFFFFF" w:themeFill="background1"/>
            <w:vAlign w:val="center"/>
          </w:tcPr>
          <w:p w14:paraId="394620C1" w14:textId="77777777" w:rsidR="008F2451" w:rsidRDefault="008F2451" w:rsidP="008F2451">
            <w:pPr>
              <w:pStyle w:val="Header"/>
            </w:pPr>
            <w:r>
              <w:t>Reason for Revision</w:t>
            </w:r>
          </w:p>
          <w:p w14:paraId="47571553" w14:textId="77777777" w:rsidR="00155793" w:rsidRPr="00155793" w:rsidRDefault="00155793" w:rsidP="00155793"/>
          <w:p w14:paraId="2E7A740A" w14:textId="77777777" w:rsidR="00155793" w:rsidRPr="00155793" w:rsidRDefault="00155793" w:rsidP="00155793"/>
          <w:p w14:paraId="010CAB60" w14:textId="77777777" w:rsidR="00155793" w:rsidRPr="00155793" w:rsidRDefault="00155793" w:rsidP="00155793"/>
          <w:p w14:paraId="3CBF7FDA" w14:textId="77777777" w:rsidR="00155793" w:rsidRPr="00155793" w:rsidRDefault="00155793" w:rsidP="00155793"/>
          <w:p w14:paraId="0CFAFAE8" w14:textId="77777777" w:rsidR="00155793" w:rsidRPr="00155793" w:rsidRDefault="00155793" w:rsidP="00155793"/>
          <w:p w14:paraId="09BDBD20" w14:textId="77777777" w:rsidR="00155793" w:rsidRPr="00155793" w:rsidRDefault="00155793" w:rsidP="00155793"/>
          <w:p w14:paraId="46C55F3F" w14:textId="77777777" w:rsidR="00155793" w:rsidRDefault="00155793" w:rsidP="00155793">
            <w:pPr>
              <w:rPr>
                <w:rFonts w:ascii="Arial" w:hAnsi="Arial"/>
                <w:b/>
                <w:bCs/>
              </w:rPr>
            </w:pPr>
          </w:p>
          <w:p w14:paraId="6AE503E7" w14:textId="77777777" w:rsidR="00155793" w:rsidRPr="00155793" w:rsidRDefault="00155793" w:rsidP="00155793"/>
          <w:p w14:paraId="4942EA51" w14:textId="77777777" w:rsidR="00155793" w:rsidRPr="00155793" w:rsidRDefault="00155793" w:rsidP="00155793"/>
          <w:p w14:paraId="2DE48445" w14:textId="77777777" w:rsidR="00155793" w:rsidRDefault="00155793" w:rsidP="00155793">
            <w:pPr>
              <w:rPr>
                <w:rFonts w:ascii="Arial" w:hAnsi="Arial"/>
                <w:b/>
                <w:bCs/>
              </w:rPr>
            </w:pPr>
          </w:p>
          <w:p w14:paraId="1AAA8BD7" w14:textId="77777777" w:rsidR="00155793" w:rsidRPr="00155793" w:rsidRDefault="00155793" w:rsidP="00155793"/>
          <w:p w14:paraId="33A01F02" w14:textId="77777777" w:rsidR="00155793" w:rsidRDefault="00155793" w:rsidP="00155793">
            <w:pPr>
              <w:rPr>
                <w:rFonts w:ascii="Arial" w:hAnsi="Arial"/>
                <w:b/>
                <w:bCs/>
              </w:rPr>
            </w:pPr>
          </w:p>
          <w:p w14:paraId="4C7DF3F5" w14:textId="14CCAE69" w:rsidR="00155793" w:rsidRPr="00155793" w:rsidRDefault="00155793" w:rsidP="00155793"/>
        </w:tc>
        <w:tc>
          <w:tcPr>
            <w:tcW w:w="7560" w:type="dxa"/>
            <w:gridSpan w:val="2"/>
            <w:vAlign w:val="center"/>
          </w:tcPr>
          <w:p w14:paraId="0494895F" w14:textId="736D67A3" w:rsidR="008F2451" w:rsidRDefault="00F72045" w:rsidP="008F2451">
            <w:pPr>
              <w:pStyle w:val="NormalArial"/>
              <w:tabs>
                <w:tab w:val="left" w:pos="432"/>
              </w:tabs>
              <w:spacing w:before="120"/>
              <w:ind w:left="432" w:hanging="432"/>
              <w:rPr>
                <w:rFonts w:cs="Arial"/>
                <w:color w:val="000000"/>
              </w:rPr>
            </w:pPr>
            <w:r>
              <w:rPr>
                <w:noProof/>
              </w:rPr>
              <w:drawing>
                <wp:inline distT="0" distB="0" distL="0" distR="0" wp14:anchorId="7311946B" wp14:editId="43BE37BF">
                  <wp:extent cx="200025" cy="19050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15835E8B" w:rsidRPr="006629C8">
              <w:t xml:space="preserve">  </w:t>
            </w:r>
            <w:hyperlink r:id="rId13" w:history="1">
              <w:r w:rsidR="15835E8B" w:rsidRPr="00BD53C5">
                <w:rPr>
                  <w:rStyle w:val="Hyperlink"/>
                  <w:rFonts w:cs="Arial"/>
                </w:rPr>
                <w:t>Strategic Plan</w:t>
              </w:r>
            </w:hyperlink>
            <w:r w:rsidR="15835E8B">
              <w:rPr>
                <w:rFonts w:cs="Arial"/>
                <w:color w:val="000000"/>
              </w:rPr>
              <w:t xml:space="preserve"> Objective 1 – </w:t>
            </w:r>
            <w:r w:rsidR="15835E8B" w:rsidRPr="00BD53C5">
              <w:rPr>
                <w:rFonts w:cs="Arial"/>
                <w:color w:val="000000"/>
              </w:rPr>
              <w:t>Be an industry leader for grid reliability and resilience</w:t>
            </w:r>
          </w:p>
          <w:p w14:paraId="5166B7FC" w14:textId="45AF037E" w:rsidR="008F2451" w:rsidRPr="00BD53C5" w:rsidRDefault="00F72045" w:rsidP="008F2451">
            <w:pPr>
              <w:pStyle w:val="NormalArial"/>
              <w:tabs>
                <w:tab w:val="left" w:pos="432"/>
              </w:tabs>
              <w:spacing w:before="120"/>
              <w:ind w:left="432" w:hanging="432"/>
              <w:rPr>
                <w:rFonts w:cs="Arial"/>
                <w:color w:val="000000"/>
              </w:rPr>
            </w:pPr>
            <w:r>
              <w:rPr>
                <w:noProof/>
              </w:rPr>
              <w:drawing>
                <wp:inline distT="0" distB="0" distL="0" distR="0" wp14:anchorId="0477C2F6" wp14:editId="79943480">
                  <wp:extent cx="200025" cy="190500"/>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15835E8B" w:rsidRPr="00CD242D">
              <w:t xml:space="preserve">  </w:t>
            </w:r>
            <w:hyperlink r:id="rId14" w:history="1">
              <w:r w:rsidR="15835E8B" w:rsidRPr="00BD53C5">
                <w:rPr>
                  <w:rStyle w:val="Hyperlink"/>
                  <w:rFonts w:cs="Arial"/>
                </w:rPr>
                <w:t>Strategic Plan</w:t>
              </w:r>
            </w:hyperlink>
            <w:r w:rsidR="15835E8B">
              <w:rPr>
                <w:rFonts w:cs="Arial"/>
                <w:color w:val="000000"/>
              </w:rPr>
              <w:t xml:space="preserve"> Objective 2 - </w:t>
            </w:r>
            <w:r w:rsidR="15835E8B" w:rsidRPr="00BD53C5">
              <w:rPr>
                <w:rFonts w:cs="Arial"/>
                <w:color w:val="000000"/>
              </w:rPr>
              <w:t>Enhance the ERCOT region’s economic competitiveness</w:t>
            </w:r>
            <w:r w:rsidR="15835E8B">
              <w:rPr>
                <w:rFonts w:cs="Arial"/>
                <w:color w:val="000000"/>
              </w:rPr>
              <w:t xml:space="preserve"> </w:t>
            </w:r>
            <w:r w:rsidR="15835E8B" w:rsidRPr="00BD53C5">
              <w:rPr>
                <w:rFonts w:cs="Arial"/>
                <w:color w:val="000000"/>
              </w:rPr>
              <w:t>with respect to trends in wholesale power rates and retail</w:t>
            </w:r>
            <w:r w:rsidR="15835E8B">
              <w:rPr>
                <w:rFonts w:cs="Arial"/>
                <w:color w:val="000000"/>
              </w:rPr>
              <w:t xml:space="preserve"> </w:t>
            </w:r>
            <w:r w:rsidR="15835E8B" w:rsidRPr="00BD53C5">
              <w:rPr>
                <w:rFonts w:cs="Arial"/>
                <w:color w:val="000000"/>
              </w:rPr>
              <w:t>electricity prices to consumers</w:t>
            </w:r>
          </w:p>
          <w:p w14:paraId="6CAD1A68" w14:textId="2B520C93" w:rsidR="008F2451" w:rsidRPr="00BD53C5" w:rsidRDefault="00F72045" w:rsidP="008F2451">
            <w:pPr>
              <w:pStyle w:val="NormalArial"/>
              <w:spacing w:before="120"/>
              <w:ind w:left="432" w:hanging="432"/>
              <w:rPr>
                <w:rFonts w:cs="Arial"/>
                <w:color w:val="000000"/>
              </w:rPr>
            </w:pPr>
            <w:r>
              <w:rPr>
                <w:noProof/>
              </w:rPr>
              <w:drawing>
                <wp:inline distT="0" distB="0" distL="0" distR="0" wp14:anchorId="017F150A" wp14:editId="5B857E7B">
                  <wp:extent cx="200025" cy="19050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15835E8B" w:rsidRPr="006629C8">
              <w:t xml:space="preserve">  </w:t>
            </w:r>
            <w:hyperlink r:id="rId15" w:history="1">
              <w:r w:rsidR="15835E8B" w:rsidRPr="00BD53C5">
                <w:rPr>
                  <w:rStyle w:val="Hyperlink"/>
                  <w:rFonts w:cs="Arial"/>
                </w:rPr>
                <w:t>Strategic Plan</w:t>
              </w:r>
            </w:hyperlink>
            <w:r w:rsidR="15835E8B">
              <w:rPr>
                <w:rFonts w:cs="Arial"/>
                <w:color w:val="000000"/>
              </w:rPr>
              <w:t xml:space="preserve"> Objective 3 - </w:t>
            </w:r>
            <w:r w:rsidR="15835E8B" w:rsidRPr="00BD53C5">
              <w:rPr>
                <w:rFonts w:cs="Arial"/>
                <w:color w:val="000000"/>
              </w:rPr>
              <w:t>Advance ERCOT, Inc. as an</w:t>
            </w:r>
            <w:r w:rsidR="15835E8B">
              <w:rPr>
                <w:rFonts w:cs="Arial"/>
                <w:color w:val="000000"/>
              </w:rPr>
              <w:t xml:space="preserve"> </w:t>
            </w:r>
            <w:r w:rsidR="15835E8B" w:rsidRPr="00BD53C5">
              <w:rPr>
                <w:rFonts w:cs="Arial"/>
                <w:color w:val="000000"/>
              </w:rPr>
              <w:t>independent leading</w:t>
            </w:r>
            <w:r w:rsidR="15835E8B">
              <w:rPr>
                <w:rFonts w:cs="Arial"/>
                <w:color w:val="000000"/>
              </w:rPr>
              <w:t xml:space="preserve"> </w:t>
            </w:r>
            <w:r w:rsidR="15835E8B" w:rsidRPr="00BD53C5">
              <w:rPr>
                <w:rFonts w:cs="Arial"/>
                <w:color w:val="000000"/>
              </w:rPr>
              <w:t xml:space="preserve">industry expert and an </w:t>
            </w:r>
            <w:proofErr w:type="gramStart"/>
            <w:r w:rsidR="15835E8B" w:rsidRPr="00BD53C5">
              <w:rPr>
                <w:rFonts w:cs="Arial"/>
                <w:color w:val="000000"/>
              </w:rPr>
              <w:t>employer</w:t>
            </w:r>
            <w:proofErr w:type="gramEnd"/>
            <w:r w:rsidR="15835E8B" w:rsidRPr="00BD53C5">
              <w:rPr>
                <w:rFonts w:cs="Arial"/>
                <w:color w:val="000000"/>
              </w:rPr>
              <w:t xml:space="preserve"> of choice by fostering</w:t>
            </w:r>
            <w:r w:rsidR="15835E8B">
              <w:rPr>
                <w:rFonts w:cs="Arial"/>
                <w:color w:val="000000"/>
              </w:rPr>
              <w:t xml:space="preserve"> </w:t>
            </w:r>
            <w:r w:rsidR="15835E8B" w:rsidRPr="00BD53C5">
              <w:rPr>
                <w:rFonts w:cs="Arial"/>
                <w:color w:val="000000"/>
              </w:rPr>
              <w:t>innovation, investing in our people, and emphasizing the</w:t>
            </w:r>
            <w:r w:rsidR="15835E8B">
              <w:rPr>
                <w:rFonts w:cs="Arial"/>
                <w:color w:val="000000"/>
              </w:rPr>
              <w:t xml:space="preserve"> </w:t>
            </w:r>
            <w:r w:rsidR="15835E8B" w:rsidRPr="00BD53C5">
              <w:rPr>
                <w:rFonts w:cs="Arial"/>
                <w:color w:val="000000"/>
              </w:rPr>
              <w:t>importance of our mission</w:t>
            </w:r>
          </w:p>
          <w:p w14:paraId="47DAFC25" w14:textId="1FB0F4FF" w:rsidR="008F2451" w:rsidRDefault="00F72045" w:rsidP="008F2451">
            <w:pPr>
              <w:pStyle w:val="NormalArial"/>
              <w:spacing w:before="120"/>
            </w:pPr>
            <w:r>
              <w:rPr>
                <w:noProof/>
              </w:rPr>
              <w:drawing>
                <wp:inline distT="0" distB="0" distL="0" distR="0" wp14:anchorId="0356C08E" wp14:editId="07E60DED">
                  <wp:extent cx="200025" cy="19050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15835E8B" w:rsidRPr="006629C8">
              <w:t xml:space="preserve">  </w:t>
            </w:r>
            <w:r w:rsidR="15835E8B" w:rsidRPr="270B5614">
              <w:rPr>
                <w:kern w:val="24"/>
              </w:rPr>
              <w:t>General system and/or process improvement(s)</w:t>
            </w:r>
          </w:p>
          <w:p w14:paraId="3707F4BA" w14:textId="518D379A" w:rsidR="008F2451" w:rsidRDefault="00F72045" w:rsidP="008F2451">
            <w:pPr>
              <w:pStyle w:val="NormalArial"/>
              <w:spacing w:before="120"/>
            </w:pPr>
            <w:r>
              <w:rPr>
                <w:noProof/>
              </w:rPr>
              <w:drawing>
                <wp:inline distT="0" distB="0" distL="0" distR="0" wp14:anchorId="3225C99A" wp14:editId="54AB7AA7">
                  <wp:extent cx="200025" cy="19050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15835E8B" w:rsidRPr="006629C8">
              <w:t xml:space="preserve">  </w:t>
            </w:r>
            <w:r w:rsidR="15835E8B" w:rsidRPr="270B5614">
              <w:rPr>
                <w:kern w:val="24"/>
              </w:rPr>
              <w:t>Regulatory requirements</w:t>
            </w:r>
          </w:p>
          <w:p w14:paraId="474462E1" w14:textId="4862C27F" w:rsidR="008F2451" w:rsidRPr="00CD242D" w:rsidRDefault="00F72045" w:rsidP="008F2451">
            <w:pPr>
              <w:pStyle w:val="NormalArial"/>
              <w:spacing w:before="120"/>
              <w:rPr>
                <w:rFonts w:cs="Arial"/>
                <w:color w:val="000000"/>
              </w:rPr>
            </w:pPr>
            <w:r>
              <w:rPr>
                <w:noProof/>
              </w:rPr>
              <w:lastRenderedPageBreak/>
              <w:drawing>
                <wp:inline distT="0" distB="0" distL="0" distR="0" wp14:anchorId="6EB3D8E4" wp14:editId="00B8B0C9">
                  <wp:extent cx="200025" cy="1905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15835E8B" w:rsidRPr="006629C8">
              <w:t xml:space="preserve">  </w:t>
            </w:r>
            <w:r w:rsidR="15835E8B">
              <w:rPr>
                <w:rFonts w:cs="Arial"/>
                <w:color w:val="000000"/>
              </w:rPr>
              <w:t>ERCOT Board/PUCT Directive</w:t>
            </w:r>
          </w:p>
          <w:p w14:paraId="25922D61" w14:textId="77777777" w:rsidR="008F2451" w:rsidRDefault="008F2451" w:rsidP="008F2451">
            <w:pPr>
              <w:pStyle w:val="NormalArial"/>
              <w:rPr>
                <w:i/>
                <w:sz w:val="20"/>
                <w:szCs w:val="20"/>
              </w:rPr>
            </w:pPr>
          </w:p>
          <w:p w14:paraId="44D901DB" w14:textId="73E39B55" w:rsidR="008F2451" w:rsidRPr="001313B4" w:rsidRDefault="008F2451" w:rsidP="008F2451">
            <w:pPr>
              <w:pStyle w:val="NormalArial"/>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EC2E37" w14:paraId="6D08E83F" w14:textId="77777777" w:rsidTr="4AE360FA">
        <w:trPr>
          <w:trHeight w:val="518"/>
        </w:trPr>
        <w:tc>
          <w:tcPr>
            <w:tcW w:w="2880" w:type="dxa"/>
            <w:gridSpan w:val="2"/>
            <w:tcBorders>
              <w:bottom w:val="single" w:sz="4" w:space="0" w:color="auto"/>
            </w:tcBorders>
            <w:shd w:val="clear" w:color="auto" w:fill="FFFFFF" w:themeFill="background1"/>
            <w:vAlign w:val="center"/>
          </w:tcPr>
          <w:p w14:paraId="463C76D4" w14:textId="70B3CD1C" w:rsidR="008F2451" w:rsidRDefault="008F2451" w:rsidP="008F2451">
            <w:pPr>
              <w:pStyle w:val="Header"/>
            </w:pPr>
            <w:r>
              <w:lastRenderedPageBreak/>
              <w:t>Justification of Reason for Revision and Market Impacts</w:t>
            </w:r>
          </w:p>
        </w:tc>
        <w:tc>
          <w:tcPr>
            <w:tcW w:w="7560" w:type="dxa"/>
            <w:gridSpan w:val="2"/>
            <w:tcBorders>
              <w:bottom w:val="single" w:sz="4" w:space="0" w:color="auto"/>
            </w:tcBorders>
            <w:vAlign w:val="center"/>
          </w:tcPr>
          <w:p w14:paraId="18A780E7" w14:textId="3A22902C" w:rsidR="008F2451" w:rsidRPr="00625E5D" w:rsidRDefault="008F2451" w:rsidP="008F2451">
            <w:pPr>
              <w:pStyle w:val="NormalArial"/>
              <w:spacing w:before="120" w:after="120"/>
              <w:rPr>
                <w:iCs/>
                <w:kern w:val="24"/>
              </w:rPr>
            </w:pPr>
            <w:r w:rsidRPr="0009704E">
              <w:rPr>
                <w:iCs/>
                <w:kern w:val="24"/>
              </w:rPr>
              <w:t xml:space="preserve">This </w:t>
            </w:r>
            <w:r>
              <w:rPr>
                <w:iCs/>
                <w:kern w:val="24"/>
              </w:rPr>
              <w:t>PGRR</w:t>
            </w:r>
            <w:r w:rsidRPr="0009704E">
              <w:rPr>
                <w:iCs/>
                <w:kern w:val="24"/>
              </w:rPr>
              <w:t xml:space="preserve"> </w:t>
            </w:r>
            <w:r w:rsidRPr="00C143B7">
              <w:rPr>
                <w:iCs/>
                <w:kern w:val="24"/>
              </w:rPr>
              <w:t xml:space="preserve">aligns the </w:t>
            </w:r>
            <w:r>
              <w:rPr>
                <w:iCs/>
                <w:kern w:val="24"/>
              </w:rPr>
              <w:t>Planning Guide</w:t>
            </w:r>
            <w:r w:rsidRPr="00C143B7">
              <w:rPr>
                <w:iCs/>
                <w:kern w:val="24"/>
              </w:rPr>
              <w:t xml:space="preserve"> with the changes proposed by </w:t>
            </w:r>
            <w:r w:rsidRPr="00D61D72">
              <w:rPr>
                <w:iCs/>
                <w:kern w:val="24"/>
              </w:rPr>
              <w:t>NPRR</w:t>
            </w:r>
            <w:r w:rsidR="00155793">
              <w:rPr>
                <w:iCs/>
                <w:kern w:val="24"/>
              </w:rPr>
              <w:t>1317</w:t>
            </w:r>
            <w:r>
              <w:rPr>
                <w:iCs/>
                <w:kern w:val="24"/>
              </w:rPr>
              <w:t>.</w:t>
            </w:r>
            <w:r w:rsidR="0025711A">
              <w:rPr>
                <w:iCs/>
                <w:kern w:val="24"/>
              </w:rPr>
              <w:t xml:space="preserve"> </w:t>
            </w:r>
            <w:r w:rsidR="00CE5C2F">
              <w:rPr>
                <w:iCs/>
                <w:kern w:val="24"/>
              </w:rPr>
              <w:t xml:space="preserve"> </w:t>
            </w:r>
            <w:r w:rsidR="00050E43">
              <w:rPr>
                <w:iCs/>
                <w:kern w:val="24"/>
              </w:rPr>
              <w:t>Additionally, this PGRR</w:t>
            </w:r>
            <w:r w:rsidR="0025711A">
              <w:rPr>
                <w:iCs/>
                <w:kern w:val="24"/>
              </w:rPr>
              <w:t xml:space="preserve"> outlines the interconnecting requirements for </w:t>
            </w:r>
            <w:r w:rsidR="00CE5C2F">
              <w:t>Non-Settled Distributed Generators</w:t>
            </w:r>
            <w:r w:rsidR="00CE5C2F">
              <w:rPr>
                <w:iCs/>
                <w:kern w:val="24"/>
              </w:rPr>
              <w:t xml:space="preserve"> (</w:t>
            </w:r>
            <w:r w:rsidR="0025711A">
              <w:rPr>
                <w:iCs/>
                <w:kern w:val="24"/>
              </w:rPr>
              <w:t>NSDG</w:t>
            </w:r>
            <w:r w:rsidR="00CE5C2F">
              <w:rPr>
                <w:iCs/>
                <w:kern w:val="24"/>
              </w:rPr>
              <w:t>s)</w:t>
            </w:r>
            <w:r w:rsidR="0025711A">
              <w:rPr>
                <w:iCs/>
                <w:kern w:val="24"/>
              </w:rPr>
              <w:t xml:space="preserve"> and </w:t>
            </w:r>
            <w:r w:rsidR="00CE5C2F">
              <w:rPr>
                <w:iCs/>
                <w:kern w:val="24"/>
              </w:rPr>
              <w:t>Non-Settled Transmission Generators (</w:t>
            </w:r>
            <w:r w:rsidR="0025711A">
              <w:rPr>
                <w:iCs/>
                <w:kern w:val="24"/>
              </w:rPr>
              <w:t>NSTGs</w:t>
            </w:r>
            <w:r w:rsidR="00CE5C2F">
              <w:rPr>
                <w:iCs/>
                <w:kern w:val="24"/>
              </w:rPr>
              <w:t>)</w:t>
            </w:r>
            <w:r w:rsidR="0025711A">
              <w:rPr>
                <w:iCs/>
                <w:kern w:val="24"/>
              </w:rPr>
              <w:t xml:space="preserve">. </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80"/>
        <w:gridCol w:w="7560"/>
      </w:tblGrid>
      <w:tr w:rsidR="008426A4"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5AC0652" w:rsidR="008F2451" w:rsidRPr="008F2451" w:rsidRDefault="009A3772" w:rsidP="008F2451">
            <w:pPr>
              <w:pStyle w:val="Header"/>
              <w:jc w:val="center"/>
              <w:rPr>
                <w:bCs w:val="0"/>
              </w:rPr>
            </w:pPr>
            <w:r>
              <w:t>Sponsor</w:t>
            </w:r>
          </w:p>
        </w:tc>
      </w:tr>
      <w:tr w:rsidR="00EC2E37" w14:paraId="6BA45196" w14:textId="77777777" w:rsidTr="00D176CF">
        <w:trPr>
          <w:cantSplit/>
          <w:trHeight w:val="432"/>
        </w:trPr>
        <w:tc>
          <w:tcPr>
            <w:tcW w:w="2880" w:type="dxa"/>
            <w:shd w:val="clear" w:color="auto" w:fill="FFFFFF"/>
            <w:vAlign w:val="center"/>
          </w:tcPr>
          <w:p w14:paraId="5BCDE696" w14:textId="637B66C2" w:rsidR="008F2451" w:rsidRPr="008F2451" w:rsidRDefault="008F2451" w:rsidP="008F2451">
            <w:pPr>
              <w:pStyle w:val="Header"/>
              <w:rPr>
                <w:bCs w:val="0"/>
              </w:rPr>
            </w:pPr>
            <w:r w:rsidRPr="00B93CA0">
              <w:rPr>
                <w:bCs w:val="0"/>
              </w:rPr>
              <w:t>Name</w:t>
            </w:r>
          </w:p>
        </w:tc>
        <w:tc>
          <w:tcPr>
            <w:tcW w:w="7560" w:type="dxa"/>
            <w:vAlign w:val="center"/>
          </w:tcPr>
          <w:p w14:paraId="0514022E" w14:textId="600BF725" w:rsidR="008F2451" w:rsidRDefault="008F2451" w:rsidP="008F2451">
            <w:pPr>
              <w:pStyle w:val="NormalArial"/>
            </w:pPr>
            <w:r>
              <w:t xml:space="preserve">Thinesh Devadhas Mohanadhas </w:t>
            </w:r>
            <w:r w:rsidR="00DD296C">
              <w:t>/ Douglas Fohn</w:t>
            </w:r>
          </w:p>
        </w:tc>
      </w:tr>
      <w:tr w:rsidR="00EC2E37" w14:paraId="33CB94A8" w14:textId="77777777" w:rsidTr="00D176CF">
        <w:trPr>
          <w:cantSplit/>
          <w:trHeight w:val="432"/>
        </w:trPr>
        <w:tc>
          <w:tcPr>
            <w:tcW w:w="2880" w:type="dxa"/>
            <w:shd w:val="clear" w:color="auto" w:fill="FFFFFF"/>
            <w:vAlign w:val="center"/>
          </w:tcPr>
          <w:p w14:paraId="19DACE26" w14:textId="77777777" w:rsidR="008F2451" w:rsidRPr="00B93CA0" w:rsidRDefault="008F2451" w:rsidP="008F2451">
            <w:pPr>
              <w:pStyle w:val="Header"/>
              <w:rPr>
                <w:bCs w:val="0"/>
              </w:rPr>
            </w:pPr>
            <w:r w:rsidRPr="00B93CA0">
              <w:rPr>
                <w:bCs w:val="0"/>
              </w:rPr>
              <w:t>E-mail Address</w:t>
            </w:r>
          </w:p>
        </w:tc>
        <w:tc>
          <w:tcPr>
            <w:tcW w:w="7560" w:type="dxa"/>
            <w:vAlign w:val="center"/>
          </w:tcPr>
          <w:p w14:paraId="7A233595" w14:textId="3AD6E841" w:rsidR="00DD296C" w:rsidRDefault="008F2451" w:rsidP="008F2451">
            <w:pPr>
              <w:pStyle w:val="NormalArial"/>
            </w:pPr>
            <w:hyperlink r:id="rId17" w:history="1">
              <w:r w:rsidRPr="00C37D8F">
                <w:rPr>
                  <w:rStyle w:val="Hyperlink"/>
                </w:rPr>
                <w:t>Thinesh.DevadhasMohanadhas@ercot.com</w:t>
              </w:r>
            </w:hyperlink>
            <w:r>
              <w:t xml:space="preserve"> </w:t>
            </w:r>
            <w:r w:rsidR="00DD296C">
              <w:t xml:space="preserve">/ </w:t>
            </w:r>
            <w:hyperlink r:id="rId18" w:history="1">
              <w:r w:rsidR="00DD296C" w:rsidRPr="006A143B">
                <w:rPr>
                  <w:rStyle w:val="Hyperlink"/>
                </w:rPr>
                <w:t>Douglas.Fohn@ercot.com</w:t>
              </w:r>
            </w:hyperlink>
          </w:p>
        </w:tc>
      </w:tr>
      <w:tr w:rsidR="00EC2E37" w14:paraId="35BE9038" w14:textId="77777777" w:rsidTr="00D176CF">
        <w:trPr>
          <w:cantSplit/>
          <w:trHeight w:val="432"/>
        </w:trPr>
        <w:tc>
          <w:tcPr>
            <w:tcW w:w="2880" w:type="dxa"/>
            <w:shd w:val="clear" w:color="auto" w:fill="FFFFFF"/>
            <w:vAlign w:val="center"/>
          </w:tcPr>
          <w:p w14:paraId="2412D0DE" w14:textId="77777777" w:rsidR="008F2451" w:rsidRPr="00B93CA0" w:rsidRDefault="008F2451" w:rsidP="008F2451">
            <w:pPr>
              <w:pStyle w:val="Header"/>
              <w:rPr>
                <w:bCs w:val="0"/>
              </w:rPr>
            </w:pPr>
            <w:r w:rsidRPr="00B93CA0">
              <w:rPr>
                <w:bCs w:val="0"/>
              </w:rPr>
              <w:t>Company</w:t>
            </w:r>
          </w:p>
        </w:tc>
        <w:tc>
          <w:tcPr>
            <w:tcW w:w="7560" w:type="dxa"/>
            <w:vAlign w:val="center"/>
          </w:tcPr>
          <w:p w14:paraId="00E39457" w14:textId="6B1EF1FA" w:rsidR="008F2451" w:rsidRDefault="008F2451" w:rsidP="008F2451">
            <w:pPr>
              <w:pStyle w:val="NormalArial"/>
            </w:pPr>
            <w:r>
              <w:t>ERCOT</w:t>
            </w:r>
          </w:p>
        </w:tc>
      </w:tr>
      <w:tr w:rsidR="008426A4"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8F2451" w:rsidRPr="00B93CA0" w:rsidRDefault="008F2451" w:rsidP="008F2451">
            <w:pPr>
              <w:pStyle w:val="Header"/>
              <w:rPr>
                <w:bCs w:val="0"/>
              </w:rPr>
            </w:pPr>
            <w:r w:rsidRPr="00B93CA0">
              <w:rPr>
                <w:bCs w:val="0"/>
              </w:rPr>
              <w:t>Phone Number</w:t>
            </w:r>
          </w:p>
        </w:tc>
        <w:tc>
          <w:tcPr>
            <w:tcW w:w="7560" w:type="dxa"/>
            <w:tcBorders>
              <w:bottom w:val="single" w:sz="4" w:space="0" w:color="auto"/>
            </w:tcBorders>
            <w:vAlign w:val="center"/>
          </w:tcPr>
          <w:p w14:paraId="68EF00BD" w14:textId="478B244A" w:rsidR="008F2451" w:rsidRDefault="008F2451" w:rsidP="008F2451">
            <w:pPr>
              <w:pStyle w:val="NormalArial"/>
            </w:pPr>
            <w:r>
              <w:t>512-248-6922</w:t>
            </w:r>
            <w:r w:rsidR="00DD296C">
              <w:t xml:space="preserve"> / 512-275-7447</w:t>
            </w:r>
          </w:p>
        </w:tc>
      </w:tr>
      <w:tr w:rsidR="00EC2E37" w14:paraId="14B80A08" w14:textId="77777777" w:rsidTr="00D176CF">
        <w:trPr>
          <w:cantSplit/>
          <w:trHeight w:val="432"/>
        </w:trPr>
        <w:tc>
          <w:tcPr>
            <w:tcW w:w="2880" w:type="dxa"/>
            <w:shd w:val="clear" w:color="auto" w:fill="FFFFFF"/>
            <w:vAlign w:val="center"/>
          </w:tcPr>
          <w:p w14:paraId="6EEA5DA6" w14:textId="77777777" w:rsidR="008F2451" w:rsidRPr="00B93CA0" w:rsidRDefault="008F2451" w:rsidP="008F2451">
            <w:pPr>
              <w:pStyle w:val="Header"/>
              <w:rPr>
                <w:bCs w:val="0"/>
              </w:rPr>
            </w:pPr>
            <w:r>
              <w:rPr>
                <w:bCs w:val="0"/>
              </w:rPr>
              <w:t>Cell</w:t>
            </w:r>
            <w:r w:rsidRPr="00B93CA0">
              <w:rPr>
                <w:bCs w:val="0"/>
              </w:rPr>
              <w:t xml:space="preserve"> Number</w:t>
            </w:r>
          </w:p>
        </w:tc>
        <w:tc>
          <w:tcPr>
            <w:tcW w:w="7560" w:type="dxa"/>
            <w:vAlign w:val="center"/>
          </w:tcPr>
          <w:p w14:paraId="30179B92" w14:textId="45FC7857" w:rsidR="008F2451" w:rsidRDefault="008F2451" w:rsidP="008F2451">
            <w:pPr>
              <w:pStyle w:val="NormalArial"/>
            </w:pPr>
            <w:r>
              <w:t>571</w:t>
            </w:r>
            <w:r w:rsidR="003814B2">
              <w:t>-</w:t>
            </w:r>
            <w:r>
              <w:t>239</w:t>
            </w:r>
            <w:r w:rsidR="003814B2">
              <w:t>-</w:t>
            </w:r>
            <w:r>
              <w:t>8606</w:t>
            </w:r>
          </w:p>
        </w:tc>
      </w:tr>
      <w:tr w:rsidR="008426A4"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8F2451" w:rsidRPr="00B93CA0" w:rsidRDefault="008F2451" w:rsidP="008F2451">
            <w:pPr>
              <w:pStyle w:val="Header"/>
              <w:rPr>
                <w:bCs w:val="0"/>
              </w:rPr>
            </w:pPr>
            <w:r>
              <w:rPr>
                <w:bCs w:val="0"/>
              </w:rPr>
              <w:t>Market Segment</w:t>
            </w:r>
          </w:p>
        </w:tc>
        <w:tc>
          <w:tcPr>
            <w:tcW w:w="7560" w:type="dxa"/>
            <w:tcBorders>
              <w:bottom w:val="single" w:sz="4" w:space="0" w:color="auto"/>
            </w:tcBorders>
            <w:vAlign w:val="center"/>
          </w:tcPr>
          <w:p w14:paraId="1A0B3F51" w14:textId="64F78011" w:rsidR="008F2451" w:rsidRDefault="008F2451" w:rsidP="008F2451">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05169" w:rsidRPr="00D56D61" w14:paraId="431018CB" w14:textId="77777777" w:rsidTr="00D176CF">
        <w:trPr>
          <w:cantSplit/>
          <w:trHeight w:val="432"/>
        </w:trPr>
        <w:tc>
          <w:tcPr>
            <w:tcW w:w="2880" w:type="dxa"/>
            <w:vAlign w:val="center"/>
          </w:tcPr>
          <w:p w14:paraId="6E559D13" w14:textId="77777777" w:rsidR="00905169" w:rsidRPr="007C199B" w:rsidRDefault="00905169" w:rsidP="00905169">
            <w:pPr>
              <w:pStyle w:val="NormalArial"/>
              <w:rPr>
                <w:b/>
              </w:rPr>
            </w:pPr>
            <w:r w:rsidRPr="007C199B">
              <w:rPr>
                <w:b/>
              </w:rPr>
              <w:t>Name</w:t>
            </w:r>
          </w:p>
        </w:tc>
        <w:tc>
          <w:tcPr>
            <w:tcW w:w="7560" w:type="dxa"/>
            <w:vAlign w:val="center"/>
          </w:tcPr>
          <w:p w14:paraId="6577E16E" w14:textId="01BE0D66" w:rsidR="00905169" w:rsidRPr="00D56D61" w:rsidRDefault="00905169" w:rsidP="00905169">
            <w:pPr>
              <w:pStyle w:val="NormalArial"/>
            </w:pPr>
            <w:r>
              <w:t>Cory Phillips</w:t>
            </w:r>
          </w:p>
        </w:tc>
      </w:tr>
      <w:tr w:rsidR="00905169" w:rsidRPr="00D56D61" w14:paraId="56FDD1D3" w14:textId="77777777" w:rsidTr="00D176CF">
        <w:trPr>
          <w:cantSplit/>
          <w:trHeight w:val="432"/>
        </w:trPr>
        <w:tc>
          <w:tcPr>
            <w:tcW w:w="2880" w:type="dxa"/>
            <w:vAlign w:val="center"/>
          </w:tcPr>
          <w:p w14:paraId="5B9409CC" w14:textId="77777777" w:rsidR="00905169" w:rsidRPr="007C199B" w:rsidRDefault="00905169" w:rsidP="00905169">
            <w:pPr>
              <w:pStyle w:val="NormalArial"/>
              <w:rPr>
                <w:b/>
              </w:rPr>
            </w:pPr>
            <w:r w:rsidRPr="007C199B">
              <w:rPr>
                <w:b/>
              </w:rPr>
              <w:t>E-Mail Address</w:t>
            </w:r>
          </w:p>
        </w:tc>
        <w:tc>
          <w:tcPr>
            <w:tcW w:w="7560" w:type="dxa"/>
            <w:vAlign w:val="center"/>
          </w:tcPr>
          <w:p w14:paraId="5948C015" w14:textId="7314A891" w:rsidR="00905169" w:rsidRPr="00D56D61" w:rsidRDefault="00905169" w:rsidP="00905169">
            <w:pPr>
              <w:pStyle w:val="NormalArial"/>
            </w:pPr>
            <w:hyperlink r:id="rId19" w:history="1">
              <w:r w:rsidRPr="00480D65">
                <w:rPr>
                  <w:rStyle w:val="Hyperlink"/>
                </w:rPr>
                <w:t>Cory.phillips@ercot.com</w:t>
              </w:r>
            </w:hyperlink>
            <w:r>
              <w:t xml:space="preserve"> </w:t>
            </w:r>
          </w:p>
        </w:tc>
      </w:tr>
      <w:tr w:rsidR="00905169" w:rsidRPr="005370B5" w14:paraId="5EA87A9F" w14:textId="77777777" w:rsidTr="00D176CF">
        <w:trPr>
          <w:cantSplit/>
          <w:trHeight w:val="432"/>
        </w:trPr>
        <w:tc>
          <w:tcPr>
            <w:tcW w:w="2880" w:type="dxa"/>
            <w:vAlign w:val="center"/>
          </w:tcPr>
          <w:p w14:paraId="62677094" w14:textId="77777777" w:rsidR="00905169" w:rsidRPr="007C199B" w:rsidRDefault="00905169" w:rsidP="00905169">
            <w:pPr>
              <w:pStyle w:val="NormalArial"/>
              <w:rPr>
                <w:b/>
              </w:rPr>
            </w:pPr>
            <w:r w:rsidRPr="007C199B">
              <w:rPr>
                <w:b/>
              </w:rPr>
              <w:t>Phone Number</w:t>
            </w:r>
          </w:p>
        </w:tc>
        <w:tc>
          <w:tcPr>
            <w:tcW w:w="7560" w:type="dxa"/>
            <w:vAlign w:val="center"/>
          </w:tcPr>
          <w:p w14:paraId="3556D14E" w14:textId="7A93AA73" w:rsidR="00905169" w:rsidRDefault="00905169" w:rsidP="00905169">
            <w:pPr>
              <w:pStyle w:val="NormalArial"/>
            </w:pPr>
            <w:r>
              <w:t>512-248-6464</w:t>
            </w:r>
          </w:p>
        </w:tc>
      </w:tr>
    </w:tbl>
    <w:p w14:paraId="50D39A49" w14:textId="77777777" w:rsidR="00043092" w:rsidRDefault="00043092" w:rsidP="0004309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426A4" w14:paraId="1131B458" w14:textId="77777777" w:rsidTr="00493F87">
        <w:trPr>
          <w:trHeight w:val="350"/>
        </w:trPr>
        <w:tc>
          <w:tcPr>
            <w:tcW w:w="10440" w:type="dxa"/>
            <w:tcBorders>
              <w:bottom w:val="single" w:sz="4" w:space="0" w:color="auto"/>
            </w:tcBorders>
            <w:shd w:val="clear" w:color="auto" w:fill="FFFFFF"/>
            <w:vAlign w:val="center"/>
          </w:tcPr>
          <w:p w14:paraId="60D2C739" w14:textId="77777777" w:rsidR="00043092" w:rsidRDefault="00043092" w:rsidP="00493F87">
            <w:pPr>
              <w:pStyle w:val="Header"/>
              <w:jc w:val="center"/>
            </w:pPr>
            <w:r>
              <w:t>Market Rules Notes</w:t>
            </w:r>
          </w:p>
        </w:tc>
      </w:tr>
    </w:tbl>
    <w:p w14:paraId="2555B6C9" w14:textId="3A4EA186" w:rsidR="00043092" w:rsidRDefault="00043092" w:rsidP="00043092">
      <w:pPr>
        <w:tabs>
          <w:tab w:val="num" w:pos="0"/>
        </w:tabs>
        <w:spacing w:before="120" w:after="120"/>
        <w:rPr>
          <w:rFonts w:ascii="Arial" w:hAnsi="Arial" w:cs="Arial"/>
        </w:rPr>
      </w:pPr>
      <w:r>
        <w:rPr>
          <w:rFonts w:ascii="Arial" w:hAnsi="Arial" w:cs="Arial"/>
        </w:rPr>
        <w:t xml:space="preserve">Please note that the following </w:t>
      </w:r>
      <w:r w:rsidR="003814B2">
        <w:rPr>
          <w:rFonts w:ascii="Arial" w:hAnsi="Arial" w:cs="Arial"/>
        </w:rPr>
        <w:t>PG</w:t>
      </w:r>
      <w:r>
        <w:rPr>
          <w:rFonts w:ascii="Arial" w:hAnsi="Arial" w:cs="Arial"/>
        </w:rPr>
        <w:t>RR(s) also propose revisions to the following section(s):</w:t>
      </w:r>
    </w:p>
    <w:p w14:paraId="64520852" w14:textId="05094C35" w:rsidR="00043092" w:rsidRDefault="00043092" w:rsidP="00043092">
      <w:pPr>
        <w:numPr>
          <w:ilvl w:val="0"/>
          <w:numId w:val="21"/>
        </w:numPr>
        <w:rPr>
          <w:rFonts w:ascii="Arial" w:hAnsi="Arial" w:cs="Arial"/>
        </w:rPr>
      </w:pPr>
      <w:r>
        <w:rPr>
          <w:rFonts w:ascii="Arial" w:hAnsi="Arial" w:cs="Arial"/>
        </w:rPr>
        <w:t>PGRR1</w:t>
      </w:r>
      <w:r w:rsidR="002F7A9C">
        <w:rPr>
          <w:rFonts w:ascii="Arial" w:hAnsi="Arial" w:cs="Arial"/>
        </w:rPr>
        <w:t xml:space="preserve">27, </w:t>
      </w:r>
      <w:r w:rsidR="002F7A9C" w:rsidRPr="002F7A9C">
        <w:rPr>
          <w:rFonts w:ascii="Arial" w:hAnsi="Arial" w:cs="Arial"/>
        </w:rPr>
        <w:t>Addition of Proposed Generation to the Planning Models</w:t>
      </w:r>
    </w:p>
    <w:p w14:paraId="00750513" w14:textId="29D61EDA" w:rsidR="009A3772" w:rsidRDefault="00043092" w:rsidP="00786C7E">
      <w:pPr>
        <w:numPr>
          <w:ilvl w:val="1"/>
          <w:numId w:val="21"/>
        </w:numPr>
        <w:rPr>
          <w:rFonts w:ascii="Arial" w:hAnsi="Arial" w:cs="Arial"/>
        </w:rPr>
      </w:pPr>
      <w:r>
        <w:rPr>
          <w:rFonts w:ascii="Arial" w:hAnsi="Arial" w:cs="Arial"/>
        </w:rPr>
        <w:t>Section 5.2.1</w:t>
      </w:r>
    </w:p>
    <w:p w14:paraId="38544EF2" w14:textId="7F4A5753" w:rsidR="00786C7E" w:rsidRPr="00043092" w:rsidRDefault="00786C7E" w:rsidP="00043092">
      <w:pPr>
        <w:numPr>
          <w:ilvl w:val="1"/>
          <w:numId w:val="21"/>
        </w:numPr>
        <w:spacing w:after="120"/>
        <w:rPr>
          <w:rFonts w:ascii="Arial" w:hAnsi="Arial" w:cs="Arial"/>
        </w:rPr>
      </w:pPr>
      <w:r>
        <w:rPr>
          <w:rFonts w:ascii="Arial" w:hAnsi="Arial" w:cs="Arial"/>
        </w:rPr>
        <w:t>Section 5.3.2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426A4"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6358F187" w14:textId="77777777" w:rsidR="00AC2480" w:rsidRPr="00CD7014" w:rsidRDefault="00AC2480" w:rsidP="00AC2480">
      <w:pPr>
        <w:keepNext/>
        <w:tabs>
          <w:tab w:val="left" w:pos="1080"/>
        </w:tabs>
        <w:spacing w:before="240" w:after="240"/>
        <w:ind w:left="1080" w:hanging="1080"/>
        <w:outlineLvl w:val="2"/>
        <w:rPr>
          <w:b/>
          <w:bCs/>
          <w:i/>
          <w:szCs w:val="20"/>
        </w:rPr>
      </w:pPr>
      <w:bookmarkStart w:id="0" w:name="_Toc164932176"/>
      <w:commentRangeStart w:id="1"/>
      <w:r w:rsidRPr="00CD7014">
        <w:rPr>
          <w:b/>
          <w:bCs/>
          <w:i/>
        </w:rPr>
        <w:t>5.</w:t>
      </w:r>
      <w:r>
        <w:rPr>
          <w:b/>
          <w:bCs/>
          <w:i/>
        </w:rPr>
        <w:t>2</w:t>
      </w:r>
      <w:r w:rsidRPr="00CD7014">
        <w:rPr>
          <w:b/>
          <w:bCs/>
          <w:i/>
        </w:rPr>
        <w:t>.1</w:t>
      </w:r>
      <w:commentRangeEnd w:id="1"/>
      <w:r w:rsidR="00786C7E">
        <w:rPr>
          <w:rStyle w:val="CommentReference"/>
        </w:rPr>
        <w:commentReference w:id="1"/>
      </w:r>
      <w:r w:rsidRPr="00CD7014">
        <w:rPr>
          <w:b/>
          <w:bCs/>
          <w:i/>
        </w:rPr>
        <w:tab/>
        <w:t>Applicability</w:t>
      </w:r>
      <w:bookmarkEnd w:id="0"/>
    </w:p>
    <w:p w14:paraId="6636C685" w14:textId="77777777" w:rsidR="00AC2480" w:rsidRPr="00CD7014" w:rsidRDefault="00AC2480" w:rsidP="00AC2480">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5E6ACD88" w14:textId="77777777" w:rsidR="00AC2480" w:rsidRPr="00CD7014" w:rsidRDefault="00AC2480" w:rsidP="00AC2480">
      <w:pPr>
        <w:spacing w:after="240"/>
        <w:ind w:left="1440" w:hanging="720"/>
        <w:rPr>
          <w:szCs w:val="20"/>
        </w:rPr>
      </w:pPr>
      <w:r w:rsidRPr="00CD7014">
        <w:rPr>
          <w:szCs w:val="20"/>
        </w:rPr>
        <w:lastRenderedPageBreak/>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425BC5DB" w14:textId="4700BD5E" w:rsidR="00AC2480" w:rsidRDefault="00AC2480" w:rsidP="00AC2480">
      <w:pPr>
        <w:spacing w:after="240"/>
        <w:ind w:left="1440" w:hanging="720"/>
        <w:rPr>
          <w:szCs w:val="20"/>
        </w:rPr>
      </w:pPr>
      <w:r>
        <w:rPr>
          <w:szCs w:val="20"/>
        </w:rPr>
        <w:t>(b)</w:t>
      </w:r>
      <w:r>
        <w:rPr>
          <w:szCs w:val="20"/>
        </w:rPr>
        <w:tab/>
        <w:t xml:space="preserve">Any Entity proposing to interconnect </w:t>
      </w:r>
      <w:ins w:id="2" w:author="ERCOT" w:date="2024-10-24T10:15:00Z">
        <w:r w:rsidR="007F1B16">
          <w:rPr>
            <w:szCs w:val="20"/>
          </w:rPr>
          <w:t xml:space="preserve">either </w:t>
        </w:r>
      </w:ins>
      <w:r>
        <w:rPr>
          <w:szCs w:val="20"/>
        </w:rPr>
        <w:t xml:space="preserve">a Settlement Only Generator (SOG) </w:t>
      </w:r>
      <w:ins w:id="3" w:author="ERCOT" w:date="2024-10-24T10:15:00Z">
        <w:r w:rsidR="007F1B16">
          <w:rPr>
            <w:szCs w:val="20"/>
          </w:rPr>
          <w:t xml:space="preserve">or a Non-Settled Generator (NSG) </w:t>
        </w:r>
      </w:ins>
      <w:r>
        <w:rPr>
          <w:szCs w:val="20"/>
        </w:rPr>
        <w:t>to the ERCOT System; or</w:t>
      </w:r>
    </w:p>
    <w:p w14:paraId="55C2282A" w14:textId="477624EE" w:rsidR="00AC2480" w:rsidRPr="00CD7014" w:rsidRDefault="00AC2480" w:rsidP="00AC2480">
      <w:pPr>
        <w:spacing w:after="240"/>
        <w:ind w:left="1440" w:hanging="720"/>
      </w:pPr>
      <w:r>
        <w:t>(c)</w:t>
      </w:r>
      <w:r>
        <w:tab/>
        <w:t xml:space="preserve">Any Resource Entity seeking to modify a Generation Resource, ESR, </w:t>
      </w:r>
      <w:del w:id="4" w:author="ERCOT" w:date="2024-10-24T10:15:00Z">
        <w:r w:rsidDel="007F1B16">
          <w:delText xml:space="preserve">or </w:delText>
        </w:r>
      </w:del>
      <w:r>
        <w:t>SOG</w:t>
      </w:r>
      <w:ins w:id="5" w:author="ERCOT" w:date="2024-10-24T10:15:00Z">
        <w:r w:rsidR="007F1B16">
          <w:t>, or</w:t>
        </w:r>
      </w:ins>
      <w:ins w:id="6" w:author="ERCOT" w:date="2025-11-07T16:38:00Z">
        <w:r w:rsidR="007F1B16">
          <w:t xml:space="preserve"> </w:t>
        </w:r>
        <w:r w:rsidR="268BD777">
          <w:t>a</w:t>
        </w:r>
      </w:ins>
      <w:ins w:id="7" w:author="ERCOT" w:date="2025-11-10T19:40:00Z">
        <w:r w:rsidR="3E0CC9DB">
          <w:t>ny</w:t>
        </w:r>
      </w:ins>
      <w:ins w:id="8" w:author="ERCOT" w:date="2025-11-07T16:38:00Z">
        <w:r w:rsidR="268BD777">
          <w:t xml:space="preserve"> Entity seeking to modify a</w:t>
        </w:r>
      </w:ins>
      <w:ins w:id="9" w:author="ERCOT" w:date="2025-11-07T16:44:00Z">
        <w:r w:rsidR="5EF7759E">
          <w:t>n</w:t>
        </w:r>
      </w:ins>
      <w:ins w:id="10" w:author="ERCOT" w:date="2024-10-24T10:15:00Z">
        <w:r w:rsidR="35E9EF0D">
          <w:t xml:space="preserve"> </w:t>
        </w:r>
        <w:r w:rsidR="007F1B16">
          <w:t>NSG</w:t>
        </w:r>
      </w:ins>
      <w:r>
        <w:t xml:space="preserve"> that is connected to the ERCOT System by:</w:t>
      </w:r>
    </w:p>
    <w:p w14:paraId="148BC9A6" w14:textId="41FF84D0" w:rsidR="00AC2480" w:rsidRPr="00CD7014" w:rsidRDefault="3CB9E7E0" w:rsidP="002B69D3">
      <w:pPr>
        <w:spacing w:after="240"/>
        <w:ind w:left="2160" w:hanging="720"/>
      </w:pPr>
      <w:r>
        <w:t>(i)</w:t>
      </w:r>
      <w:r w:rsidR="00AC2480">
        <w:tab/>
      </w:r>
      <w:r>
        <w:t>Increasing the real power rating from that shown in the latest Resource Registration data</w:t>
      </w:r>
      <w:ins w:id="11" w:author="ERCOT" w:date="2025-11-07T17:57:00Z">
        <w:r w:rsidR="29F0083A">
          <w:t xml:space="preserve"> or </w:t>
        </w:r>
      </w:ins>
      <w:ins w:id="12" w:author="ERCOT" w:date="2025-11-07T18:00:00Z">
        <w:r w:rsidR="270FD7E4">
          <w:t xml:space="preserve">data provided by </w:t>
        </w:r>
      </w:ins>
      <w:ins w:id="13" w:author="ERCOT" w:date="2025-11-07T18:01:00Z">
        <w:r w:rsidR="270FD7E4">
          <w:t>the owner or each NSG</w:t>
        </w:r>
      </w:ins>
      <w:r>
        <w:t xml:space="preserve"> by one MW or greater within a single year; </w:t>
      </w:r>
    </w:p>
    <w:p w14:paraId="51C3987B" w14:textId="1AD0D7C6" w:rsidR="00AC2480" w:rsidRDefault="00AC2480" w:rsidP="00AC2480">
      <w:pPr>
        <w:spacing w:after="240"/>
        <w:ind w:left="2160" w:hanging="720"/>
      </w:pPr>
      <w:r w:rsidRPr="00DD29C7">
        <w:t>(ii)</w:t>
      </w:r>
      <w:r w:rsidRPr="00DD29C7">
        <w:tab/>
      </w:r>
      <w:r>
        <w:t>Changing the inverter, turbine, generator</w:t>
      </w:r>
      <w:r w:rsidR="002B69D3">
        <w:t>, battery modules</w:t>
      </w:r>
      <w:r>
        <w:t>,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p w14:paraId="57BD82D8" w14:textId="74969CAF" w:rsidR="00AC2480" w:rsidRPr="00DD29C7" w:rsidRDefault="00AC2480" w:rsidP="002B69D3">
      <w:pPr>
        <w:spacing w:after="240"/>
        <w:ind w:left="2160" w:hanging="720"/>
      </w:pPr>
      <w:r>
        <w:t>(iii)</w:t>
      </w:r>
      <w:r>
        <w:tab/>
      </w:r>
      <w:bookmarkStart w:id="14" w:name="_Hlk148652066"/>
      <w:r>
        <w:t>Modifying any control settings or equipment of Inverter-Based Resources (IBRs)</w:t>
      </w:r>
      <w:ins w:id="15" w:author="ERCOT" w:date="2025-11-07T21:49:00Z">
        <w:r w:rsidR="088A1746">
          <w:t xml:space="preserve"> or Inverter</w:t>
        </w:r>
      </w:ins>
      <w:ins w:id="16" w:author="ERCOT" w:date="2025-11-10T19:50:00Z">
        <w:r w:rsidR="013239A9">
          <w:t>-</w:t>
        </w:r>
      </w:ins>
      <w:ins w:id="17" w:author="ERCOT" w:date="2025-11-07T21:49:00Z">
        <w:r w:rsidR="088A1746">
          <w:t>Based NSG</w:t>
        </w:r>
      </w:ins>
      <w:r>
        <w:t xml:space="preserve"> that impact the dynamic response (such as voltage, frequency, and current injections) at the Point of Interconnection (POI) in a manner that is deemed to require further study in accordance with the process outlined in paragraph (5) of Section 5.5, Generator Commissioning and Continuing Operations; </w:t>
      </w:r>
      <w:bookmarkEnd w:id="14"/>
      <w:r>
        <w:t xml:space="preserve"> </w:t>
      </w:r>
    </w:p>
    <w:p w14:paraId="1C518258" w14:textId="77777777" w:rsidR="00AC2480" w:rsidRDefault="00AC2480" w:rsidP="00AC2480">
      <w:pPr>
        <w:spacing w:after="240"/>
        <w:ind w:left="2160" w:hanging="720"/>
      </w:pPr>
      <w:r w:rsidRPr="00CD7014">
        <w:t>(</w:t>
      </w:r>
      <w:r>
        <w:t>iv</w:t>
      </w:r>
      <w:r w:rsidRPr="00CD7014">
        <w:t>)</w:t>
      </w:r>
      <w:r w:rsidRPr="00CD7014">
        <w:tab/>
        <w:t>Chang</w:t>
      </w:r>
      <w:r>
        <w:t>ing</w:t>
      </w:r>
      <w:r w:rsidRPr="00CD7014">
        <w:t xml:space="preserve"> or add</w:t>
      </w:r>
      <w:r>
        <w:t>ing</w:t>
      </w:r>
      <w:r w:rsidRPr="00CD7014">
        <w:t xml:space="preserve"> a </w:t>
      </w:r>
      <w:r w:rsidRPr="00742EC1">
        <w:t>POI</w:t>
      </w:r>
      <w:r w:rsidRPr="00CD7014">
        <w:t xml:space="preserve"> </w:t>
      </w:r>
      <w:r>
        <w:t>to a facility</w:t>
      </w:r>
      <w:r w:rsidRPr="00CD7014">
        <w:t xml:space="preserve"> </w:t>
      </w:r>
      <w:r>
        <w:t xml:space="preserve">with an aggregate real power rating </w:t>
      </w:r>
      <w:r w:rsidRPr="00CD7014">
        <w:t>of ten MW or greater</w:t>
      </w:r>
      <w:r>
        <w:t>; or</w:t>
      </w:r>
    </w:p>
    <w:p w14:paraId="7E0236B1" w14:textId="77777777" w:rsidR="00AC2480" w:rsidRPr="00CD7014" w:rsidRDefault="00AC2480" w:rsidP="00AC2480">
      <w:pPr>
        <w:spacing w:after="240"/>
        <w:ind w:left="2160" w:hanging="720"/>
      </w:pPr>
      <w:r>
        <w:t>(v)</w:t>
      </w:r>
      <w:r>
        <w:tab/>
        <w:t xml:space="preserve">Increasing the aggregate nameplate capacity of a </w:t>
      </w:r>
      <w:proofErr w:type="gramStart"/>
      <w:r>
        <w:t>generator</w:t>
      </w:r>
      <w:proofErr w:type="gramEnd"/>
      <w:r>
        <w:t xml:space="preserve"> less than ten MW to ten MW or greater.</w:t>
      </w:r>
    </w:p>
    <w:p w14:paraId="35F92481" w14:textId="32D98EAC" w:rsidR="00AC2480" w:rsidRDefault="00AC2480" w:rsidP="00AC2480">
      <w:pPr>
        <w:pStyle w:val="BodyTextNumbered"/>
      </w:pPr>
      <w:r>
        <w:t>(2)</w:t>
      </w:r>
      <w:r>
        <w:tab/>
        <w:t xml:space="preserve">For the purposes of Section 5, the term “generator” includes but is not limited to a Generation Resource, SOG, </w:t>
      </w:r>
      <w:ins w:id="18" w:author="ERCOT" w:date="2024-10-24T10:16:00Z">
        <w:r w:rsidR="007F1B16">
          <w:t xml:space="preserve">NSG, </w:t>
        </w:r>
      </w:ins>
      <w:r>
        <w:t>and ESR.</w:t>
      </w:r>
    </w:p>
    <w:p w14:paraId="31FA3A9C" w14:textId="77777777" w:rsidR="00AC2480" w:rsidRDefault="00AC2480" w:rsidP="00AC2480">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67A75307" w14:textId="389F6D6F" w:rsidR="00AC2480" w:rsidRDefault="00AC2480" w:rsidP="00AC2480">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19292403" w14:textId="77777777" w:rsidR="00AC2480" w:rsidRDefault="00AC2480" w:rsidP="00AC2480">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w:t>
      </w:r>
      <w:r>
        <w:lastRenderedPageBreak/>
        <w:t>shall be considered a large generator for the purposes of the interconnection process described in Section 5.</w:t>
      </w:r>
    </w:p>
    <w:p w14:paraId="5A575337" w14:textId="77777777" w:rsidR="00AC2480" w:rsidRDefault="00AC2480" w:rsidP="00AC2480">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3DBEB107" w14:textId="632053CC" w:rsidR="00284381" w:rsidRDefault="00AC2480" w:rsidP="00AC2480">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0CA46DAC" w14:textId="10141238" w:rsidR="003814B2" w:rsidRDefault="003814B2" w:rsidP="003814B2">
      <w:pPr>
        <w:pStyle w:val="BodyTextNumbered"/>
        <w:rPr>
          <w:ins w:id="19" w:author="ERCOT" w:date="2025-12-03T10:39:00Z" w16du:dateUtc="2025-12-03T16:39:00Z"/>
        </w:rPr>
      </w:pPr>
      <w:bookmarkStart w:id="20" w:name="_Toc194047567"/>
      <w:bookmarkStart w:id="21" w:name="_Toc532803565"/>
      <w:bookmarkStart w:id="22" w:name="_Toc181432014"/>
      <w:bookmarkStart w:id="23" w:name="_Toc257809856"/>
      <w:bookmarkStart w:id="24" w:name="_Toc307384169"/>
      <w:bookmarkStart w:id="25" w:name="_Toc164932187"/>
      <w:ins w:id="26" w:author="ERCOT" w:date="2025-12-03T10:39:00Z" w16du:dateUtc="2025-12-03T16:39:00Z">
        <w:r>
          <w:t>(8)</w:t>
        </w:r>
        <w:r w:rsidRPr="003814B2">
          <w:t xml:space="preserve"> </w:t>
        </w:r>
        <w:r>
          <w:tab/>
          <w:t>For a</w:t>
        </w:r>
      </w:ins>
      <w:ins w:id="27" w:author="ERCOT" w:date="2025-12-19T13:10:00Z" w16du:dateUtc="2025-12-19T19:10:00Z">
        <w:r w:rsidR="00740A0D" w:rsidRPr="00740A0D">
          <w:t xml:space="preserve"> </w:t>
        </w:r>
        <w:r w:rsidR="00740A0D">
          <w:t>Non-Settled Distributed Generator</w:t>
        </w:r>
      </w:ins>
      <w:ins w:id="28" w:author="ERCOT" w:date="2025-12-03T10:39:00Z" w16du:dateUtc="2025-12-03T16:39:00Z">
        <w:r>
          <w:t xml:space="preserve"> </w:t>
        </w:r>
      </w:ins>
      <w:ins w:id="29" w:author="ERCOT" w:date="2025-12-19T13:10:00Z" w16du:dateUtc="2025-12-19T19:10:00Z">
        <w:r w:rsidR="00740A0D">
          <w:t>(</w:t>
        </w:r>
      </w:ins>
      <w:ins w:id="30" w:author="ERCOT" w:date="2025-12-03T10:39:00Z" w16du:dateUtc="2025-12-03T16:39:00Z">
        <w:r>
          <w:t>NSDG</w:t>
        </w:r>
      </w:ins>
      <w:ins w:id="31" w:author="ERCOT" w:date="2025-12-19T13:10:00Z" w16du:dateUtc="2025-12-19T19:10:00Z">
        <w:r w:rsidR="00740A0D">
          <w:t>)</w:t>
        </w:r>
      </w:ins>
      <w:ins w:id="32" w:author="ERCOT" w:date="2025-12-03T10:39:00Z" w16du:dateUtc="2025-12-03T16:39:00Z">
        <w:r>
          <w:t xml:space="preserve"> facility (even though the Self-Limiting Facility value is zero MW), an NSDG will be considered a small generator for the purposes of the interconnection process described in Section 5.</w:t>
        </w:r>
      </w:ins>
    </w:p>
    <w:p w14:paraId="1B1004F4" w14:textId="2099E28C" w:rsidR="003814B2" w:rsidRPr="003814B2" w:rsidRDefault="003814B2" w:rsidP="003814B2">
      <w:pPr>
        <w:pStyle w:val="BodyTextNumbered"/>
        <w:rPr>
          <w:ins w:id="33" w:author="ERCOT" w:date="2025-12-03T10:39:00Z" w16du:dateUtc="2025-12-03T16:39:00Z"/>
        </w:rPr>
      </w:pPr>
      <w:ins w:id="34" w:author="ERCOT" w:date="2025-12-03T10:39:00Z" w16du:dateUtc="2025-12-03T16:39:00Z">
        <w:r>
          <w:t>(9)</w:t>
        </w:r>
        <w:r w:rsidRPr="003814B2">
          <w:t xml:space="preserve"> </w:t>
        </w:r>
        <w:r>
          <w:tab/>
          <w:t>For a</w:t>
        </w:r>
      </w:ins>
      <w:ins w:id="35" w:author="ERCOT" w:date="2025-12-19T13:11:00Z" w16du:dateUtc="2025-12-19T19:11:00Z">
        <w:r w:rsidR="00740A0D">
          <w:t xml:space="preserve"> Non-Settled Transmission Generator (</w:t>
        </w:r>
      </w:ins>
      <w:ins w:id="36" w:author="ERCOT" w:date="2025-12-03T10:39:00Z" w16du:dateUtc="2025-12-03T16:39:00Z">
        <w:r>
          <w:t>NSTG</w:t>
        </w:r>
      </w:ins>
      <w:ins w:id="37" w:author="ERCOT" w:date="2025-12-19T13:11:00Z" w16du:dateUtc="2025-12-19T19:11:00Z">
        <w:r w:rsidR="00740A0D">
          <w:t>)</w:t>
        </w:r>
      </w:ins>
      <w:ins w:id="38" w:author="ERCOT" w:date="2025-12-03T10:39:00Z" w16du:dateUtc="2025-12-03T16:39:00Z">
        <w:r>
          <w:t xml:space="preserve"> facility (even though the Self-Limiting Facility value is zero MW), an NSTG will be considered a large generator for the purposes of the interconnection process described in Section 5.</w:t>
        </w:r>
      </w:ins>
    </w:p>
    <w:p w14:paraId="7DFD0427" w14:textId="77777777" w:rsidR="00EE5928" w:rsidRPr="00EE5928" w:rsidRDefault="00EE5928" w:rsidP="00EE5928">
      <w:pPr>
        <w:keepNext/>
        <w:tabs>
          <w:tab w:val="left" w:pos="1080"/>
        </w:tabs>
        <w:spacing w:before="240" w:after="240"/>
        <w:ind w:left="1080" w:hanging="1080"/>
        <w:outlineLvl w:val="2"/>
        <w:rPr>
          <w:b/>
          <w:bCs/>
          <w:i/>
        </w:rPr>
      </w:pPr>
      <w:r w:rsidRPr="00EE5928">
        <w:rPr>
          <w:b/>
          <w:bCs/>
          <w:i/>
        </w:rPr>
        <w:t>5.2.2</w:t>
      </w:r>
      <w:r w:rsidRPr="00EE5928">
        <w:rPr>
          <w:b/>
          <w:bCs/>
          <w:i/>
        </w:rPr>
        <w:tab/>
        <w:t>Initiation of Generator Interconnection or Modification</w:t>
      </w:r>
      <w:bookmarkEnd w:id="20"/>
    </w:p>
    <w:p w14:paraId="6E955775" w14:textId="76DC070B" w:rsidR="00EE5928" w:rsidRPr="00EE5928" w:rsidRDefault="00EE5928" w:rsidP="00EE5928">
      <w:pPr>
        <w:spacing w:after="240"/>
        <w:ind w:left="720" w:hanging="720"/>
      </w:pPr>
      <w:r>
        <w:t>(1)</w:t>
      </w:r>
      <w:r>
        <w:tab/>
        <w:t>Any Entity subject to paragraph (1) of Section 5.2.1, Applicability, must initiate a Generator Interconnection or Modification (GIM) by submitting a completed request and providing all requested information and documentation through the online Resource Integration and Ongoing Operations (RIOO) system and paying the Generation Interconnection Fee</w:t>
      </w:r>
      <w:r w:rsidR="1FA9A09A">
        <w:t xml:space="preserve"> </w:t>
      </w:r>
      <w:r>
        <w:t xml:space="preserve">described in the ERCOT Fee Schedule in the ERCOT Protocols.  </w:t>
      </w:r>
    </w:p>
    <w:p w14:paraId="7249171E" w14:textId="77777777" w:rsidR="00EE5928" w:rsidRPr="00EE5928" w:rsidRDefault="00EE5928" w:rsidP="00EE5928">
      <w:pPr>
        <w:spacing w:after="240"/>
        <w:ind w:left="720" w:hanging="720"/>
        <w:rPr>
          <w:iCs/>
          <w:szCs w:val="20"/>
        </w:rPr>
      </w:pPr>
      <w:r w:rsidRPr="00EE5928">
        <w:rPr>
          <w:iCs/>
        </w:rPr>
        <w:t>(2)</w:t>
      </w:r>
      <w:r w:rsidRPr="00EE5928">
        <w:rPr>
          <w:iCs/>
        </w:rPr>
        <w:tab/>
        <w:t xml:space="preserve">An Entity is not eligible to initiate or maintain a GIM if the Entity or any other owner of the project or Affiliate thereof meets any of the company ownership </w:t>
      </w:r>
      <w:r w:rsidRPr="00EE5928">
        <w:rPr>
          <w:iCs/>
          <w:szCs w:val="20"/>
        </w:rPr>
        <w:t xml:space="preserve">or headquarters </w:t>
      </w:r>
      <w:r w:rsidRPr="00EE5928">
        <w:rPr>
          <w:iCs/>
        </w:rPr>
        <w:t>criteria listed in Texas Business and Commerce Code, Sections 117.002(a)(2)(A)-(b)(2)(B) or Texas Government Code, Sections 2275.0102(a)(2)(A)-(b)(2)(B), added by Act of June 18, 2021, 87th Leg., R.S., Ch. 975 (S.B. 2116)</w:t>
      </w:r>
      <w:r w:rsidRPr="00EE5928">
        <w:rPr>
          <w:iCs/>
          <w:szCs w:val="20"/>
        </w:rPr>
        <w:t>, redesignated by Act of September 1, 2023, 88</w:t>
      </w:r>
      <w:r w:rsidRPr="00EE5928">
        <w:rPr>
          <w:iCs/>
          <w:szCs w:val="20"/>
          <w:vertAlign w:val="superscript"/>
        </w:rPr>
        <w:t>th</w:t>
      </w:r>
      <w:r w:rsidRPr="00EE5928">
        <w:rPr>
          <w:iCs/>
          <w:szCs w:val="20"/>
        </w:rPr>
        <w:t xml:space="preserve"> Leg. R.S. Ch. 786 (H.B. 4595)</w:t>
      </w:r>
      <w:r w:rsidRPr="00EE5928">
        <w:rPr>
          <w:iCs/>
        </w:rPr>
        <w:t xml:space="preserve">.  </w:t>
      </w:r>
      <w:r w:rsidRPr="00EE5928">
        <w:rPr>
          <w:iCs/>
          <w:szCs w:val="20"/>
        </w:rPr>
        <w:t xml:space="preserve">Any Entity that seeks </w:t>
      </w:r>
      <w:r w:rsidRPr="00EE5928">
        <w:rPr>
          <w:iCs/>
        </w:rPr>
        <w:t xml:space="preserve">to initiate a GIM shall submit an attestation Section 8, Attachment D, Attestation Regarding Compliance with the Lone Star Infrastructure Protection Act, confirming that the Entity or its Affiliates do not meet any of the company ownership </w:t>
      </w:r>
      <w:r w:rsidRPr="00EE5928">
        <w:rPr>
          <w:iCs/>
          <w:szCs w:val="20"/>
        </w:rPr>
        <w:t xml:space="preserve">or headquarters </w:t>
      </w:r>
      <w:r w:rsidRPr="00EE5928">
        <w:rPr>
          <w:iCs/>
        </w:rPr>
        <w:t>criteria listed in Texas Business and Commerce Code, Sections 117.002(a)(2)(A)-(b)(2)(B) or Texas Government Code, Sections 2275.0102(a)(2)(A)-(b)(2)(B)</w:t>
      </w:r>
      <w:r w:rsidRPr="00EE5928">
        <w:rPr>
          <w:iCs/>
          <w:szCs w:val="20"/>
        </w:rPr>
        <w:t>, redesignated by Act of September 1, 2023, 88</w:t>
      </w:r>
      <w:r w:rsidRPr="00EE5928">
        <w:rPr>
          <w:iCs/>
          <w:szCs w:val="20"/>
          <w:vertAlign w:val="superscript"/>
        </w:rPr>
        <w:t>th</w:t>
      </w:r>
      <w:r w:rsidRPr="00EE5928">
        <w:rPr>
          <w:iCs/>
          <w:szCs w:val="20"/>
        </w:rPr>
        <w:t xml:space="preserve"> Leg. R.S. Ch. 786 (H.B. 4595).  </w:t>
      </w:r>
    </w:p>
    <w:p w14:paraId="7908BE39" w14:textId="77777777" w:rsidR="00EE5928" w:rsidRPr="00EE5928" w:rsidRDefault="00EE5928" w:rsidP="00EE5928">
      <w:pPr>
        <w:spacing w:after="240"/>
        <w:ind w:left="720" w:hanging="720"/>
        <w:rPr>
          <w:iCs/>
        </w:rPr>
      </w:pPr>
      <w:r w:rsidRPr="00EE5928">
        <w:rPr>
          <w:iCs/>
        </w:rPr>
        <w:t>(3)</w:t>
      </w:r>
      <w:r w:rsidRPr="00EE5928">
        <w:rPr>
          <w:iCs/>
        </w:rPr>
        <w:tab/>
        <w:t xml:space="preserve">An Entity is not eligible to initiate or maintain a GIM if the real property to be utilized by or for the project is owned or controlled, in whole or in part, by an Entity or Affiliate thereof </w:t>
      </w:r>
      <w:r w:rsidRPr="00EE5928">
        <w:rPr>
          <w:iCs/>
          <w:szCs w:val="20"/>
        </w:rPr>
        <w:t xml:space="preserve">that meets any of the prohibited company ownership or headquarters criteria </w:t>
      </w:r>
      <w:r w:rsidRPr="00EE5928">
        <w:rPr>
          <w:iCs/>
          <w:szCs w:val="20"/>
        </w:rPr>
        <w:lastRenderedPageBreak/>
        <w:t>identified in the Lone Star Infrastructure Protection Act, Texas Business and Commerce Code, Sections 117</w:t>
      </w:r>
      <w:r w:rsidRPr="00EE5928">
        <w:rPr>
          <w:b/>
          <w:bCs/>
          <w:iCs/>
          <w:szCs w:val="20"/>
        </w:rPr>
        <w:t>.</w:t>
      </w:r>
      <w:r w:rsidRPr="00EE5928">
        <w:rPr>
          <w:iCs/>
          <w:szCs w:val="20"/>
        </w:rPr>
        <w:t>002(a)(2)(A)-(b)(2)(B) or Texas Government Code, Sections 2275.0102(a)(2)(A)-(b)(2)(B), added by Act of June 18, 2021, 87th Leg., R.S., Ch. 975 (S.B. 2116), redesignated by Act of September 1, 2023, 88</w:t>
      </w:r>
      <w:r w:rsidRPr="00EE5928">
        <w:rPr>
          <w:iCs/>
          <w:szCs w:val="20"/>
          <w:vertAlign w:val="superscript"/>
        </w:rPr>
        <w:t>th</w:t>
      </w:r>
      <w:r w:rsidRPr="00EE5928">
        <w:rPr>
          <w:iCs/>
          <w:szCs w:val="20"/>
        </w:rPr>
        <w:t xml:space="preserve"> Leg. R.S. Ch. 786 (H.B. 4595).  </w:t>
      </w:r>
      <w:r w:rsidRPr="00EE5928">
        <w:rPr>
          <w:iCs/>
        </w:rPr>
        <w:t>The Interconnecting Entity (IE) must provide an attestation Section 8, Attachment D, confirming that such prohibited ownership or control does not apply to the real property.</w:t>
      </w:r>
    </w:p>
    <w:p w14:paraId="5F76994D" w14:textId="77777777" w:rsidR="00EE5928" w:rsidRPr="00EE5928" w:rsidRDefault="00EE5928" w:rsidP="00EE5928">
      <w:pPr>
        <w:spacing w:after="240"/>
        <w:ind w:left="720" w:hanging="720"/>
        <w:rPr>
          <w:iCs/>
        </w:rPr>
      </w:pPr>
      <w:r w:rsidRPr="00EE5928">
        <w:rPr>
          <w:iCs/>
        </w:rPr>
        <w:t>(4)</w:t>
      </w:r>
      <w:r w:rsidRPr="00EE5928">
        <w:rPr>
          <w:iCs/>
        </w:rPr>
        <w:tab/>
        <w:t xml:space="preserve">If an Entity, project owner, owner of real property, or Affiliate of the Entity, project owner, or owner of real property meets any of the above listed prohibited criteria described in paragraphs (2) or (3) above solely due to the citizenship, ownership or headquarters of a wholly owned subsidiary, majority-owned subsidiary, or Affiliate, of any Entity, an Entity will be eligible to initiate or maintain a GIM, subject to paragraph (5) below, if it certifies that the subsidiary or Affiliate at issue will not have direct or remote access to or control of </w:t>
      </w:r>
      <w:bookmarkStart w:id="39" w:name="_Hlk192858662"/>
      <w:r w:rsidRPr="00EE5928">
        <w:rPr>
          <w:iCs/>
        </w:rPr>
        <w:t>the project, the real property utilized by the project, the RIOO system, the Market Information System (MIS), other ERCOT systems, or any confidential data from such systems.</w:t>
      </w:r>
      <w:bookmarkEnd w:id="39"/>
    </w:p>
    <w:p w14:paraId="63E3FDE8" w14:textId="77777777" w:rsidR="00EE5928" w:rsidRPr="00EE5928" w:rsidRDefault="00EE5928" w:rsidP="00EE5928">
      <w:pPr>
        <w:spacing w:after="240"/>
        <w:ind w:left="720" w:hanging="720"/>
        <w:rPr>
          <w:iCs/>
        </w:rPr>
      </w:pPr>
      <w:r w:rsidRPr="00EE5928">
        <w:rPr>
          <w:iCs/>
        </w:rPr>
        <w:t xml:space="preserve">(5) </w:t>
      </w:r>
      <w:r w:rsidRPr="00EE5928">
        <w:rPr>
          <w:iCs/>
        </w:rPr>
        <w:tab/>
        <w:t>ERCOT may immediately suspend or terminate an Entity’s GIM, access to the RIOO system, or access to any of ERCOT’s other systems if ERCOT has a reasonable suspicion that the Entity or project violated any of the prohibitions described by paragraphs (2) or (3) above.</w:t>
      </w:r>
    </w:p>
    <w:p w14:paraId="3C908C71" w14:textId="77777777" w:rsidR="00EE5928" w:rsidRPr="00EE5928" w:rsidRDefault="00EE5928" w:rsidP="00EE5928">
      <w:pPr>
        <w:spacing w:after="240"/>
        <w:ind w:left="720" w:hanging="720"/>
        <w:rPr>
          <w:iCs/>
        </w:rPr>
      </w:pPr>
      <w:r w:rsidRPr="00EE5928">
        <w:rPr>
          <w:iCs/>
        </w:rPr>
        <w:t>(6)</w:t>
      </w:r>
      <w:r w:rsidRPr="00EE5928">
        <w:rPr>
          <w:iCs/>
        </w:rPr>
        <w:tab/>
        <w:t>For the purposes of submitting a GIM:</w:t>
      </w:r>
    </w:p>
    <w:p w14:paraId="106898C1" w14:textId="77777777" w:rsidR="00EE5928" w:rsidRPr="00EE5928" w:rsidRDefault="00EE5928" w:rsidP="00EE5928">
      <w:pPr>
        <w:spacing w:after="240"/>
        <w:ind w:left="1440" w:hanging="720"/>
        <w:rPr>
          <w:szCs w:val="20"/>
        </w:rPr>
      </w:pPr>
      <w:r w:rsidRPr="00EE5928">
        <w:rPr>
          <w:szCs w:val="20"/>
        </w:rPr>
        <w:t>(a)</w:t>
      </w:r>
      <w:r w:rsidRPr="00EE5928">
        <w:rPr>
          <w:szCs w:val="20"/>
        </w:rPr>
        <w:tab/>
        <w:t xml:space="preserve">MW values should be determined at the generator terminals;  </w:t>
      </w:r>
    </w:p>
    <w:p w14:paraId="17B8E574" w14:textId="77777777" w:rsidR="00EE5928" w:rsidRPr="00EE5928" w:rsidRDefault="00EE5928" w:rsidP="00EE5928">
      <w:pPr>
        <w:spacing w:after="240"/>
        <w:ind w:left="1440" w:hanging="720"/>
        <w:rPr>
          <w:szCs w:val="20"/>
        </w:rPr>
      </w:pPr>
      <w:r w:rsidRPr="00EE5928">
        <w:rPr>
          <w:szCs w:val="20"/>
        </w:rPr>
        <w:t>(b)</w:t>
      </w:r>
      <w:r w:rsidRPr="00EE5928">
        <w:rPr>
          <w:szCs w:val="20"/>
        </w:rPr>
        <w:tab/>
        <w:t>If generation is serving new or existing Load then this must be identified in the RIOO request; and</w:t>
      </w:r>
    </w:p>
    <w:p w14:paraId="2B47559B" w14:textId="77777777" w:rsidR="00EE5928" w:rsidRPr="00EE5928" w:rsidRDefault="00EE5928" w:rsidP="00EE5928">
      <w:pPr>
        <w:spacing w:after="240"/>
        <w:ind w:left="1440" w:hanging="720"/>
        <w:rPr>
          <w:szCs w:val="20"/>
        </w:rPr>
      </w:pPr>
      <w:r w:rsidRPr="00EE5928">
        <w:rPr>
          <w:szCs w:val="20"/>
        </w:rPr>
        <w:t>(c)</w:t>
      </w:r>
      <w:r w:rsidRPr="00EE5928">
        <w:rPr>
          <w:szCs w:val="20"/>
        </w:rPr>
        <w:tab/>
        <w:t>The latitude, longitude, and county are those of the station that includes the main power transformer for the subject facility.</w:t>
      </w:r>
    </w:p>
    <w:p w14:paraId="6AABD334" w14:textId="77777777" w:rsidR="00EE5928" w:rsidRPr="00EE5928" w:rsidRDefault="00EE5928" w:rsidP="00EE5928">
      <w:pPr>
        <w:spacing w:after="240"/>
        <w:ind w:left="1440" w:hanging="720"/>
        <w:rPr>
          <w:szCs w:val="20"/>
        </w:rPr>
      </w:pPr>
      <w:r w:rsidRPr="00EE5928">
        <w:rPr>
          <w:szCs w:val="20"/>
        </w:rPr>
        <w:t>(d)</w:t>
      </w:r>
      <w:r w:rsidRPr="00EE5928">
        <w:rPr>
          <w:szCs w:val="20"/>
        </w:rPr>
        <w:tab/>
        <w:t xml:space="preserve">Failure to supply any required data may delay ERCOT processing of the interconnection application and studies and result in project cancellation.  </w:t>
      </w:r>
    </w:p>
    <w:p w14:paraId="5CD25F0F" w14:textId="77777777" w:rsidR="00EE5928" w:rsidRPr="00EE5928" w:rsidRDefault="00EE5928" w:rsidP="00EE5928">
      <w:pPr>
        <w:spacing w:after="240"/>
        <w:ind w:left="720" w:hanging="720"/>
        <w:rPr>
          <w:iCs/>
        </w:rPr>
      </w:pPr>
      <w:r w:rsidRPr="00EE5928">
        <w:rPr>
          <w:iCs/>
        </w:rPr>
        <w:t>(7)</w:t>
      </w:r>
      <w:r w:rsidRPr="00EE5928">
        <w:rPr>
          <w:iCs/>
        </w:rPr>
        <w:tab/>
        <w:t>Payment of the Generation Interconnection Fee and all other related fees payable to ERCOT must be made using an Automated Clearing House (ACH) e-check or credit card via the RIOO system.  This fee is non-refundable and must be paid even if ERCOT waives the Security Screening Study described in Section 5.3.1, Security Screening Study, or cancels the project due to failure to submit complete project information.  The fee must be paid for each additional interconnection request (INR) even if a fee has previously been paid for another INR associated with the same generator.</w:t>
      </w:r>
    </w:p>
    <w:p w14:paraId="0D95B53E" w14:textId="77777777" w:rsidR="00EE5928" w:rsidRPr="00EE5928" w:rsidRDefault="00EE5928" w:rsidP="00EE5928">
      <w:pPr>
        <w:spacing w:after="240"/>
        <w:ind w:left="720" w:hanging="720"/>
        <w:rPr>
          <w:iCs/>
        </w:rPr>
      </w:pPr>
      <w:r w:rsidRPr="00EE5928">
        <w:rPr>
          <w:iCs/>
        </w:rPr>
        <w:t>(8)</w:t>
      </w:r>
      <w:r w:rsidRPr="00EE5928">
        <w:rPr>
          <w:iCs/>
        </w:rPr>
        <w:tab/>
        <w:t xml:space="preserve">Upon receiving the application, ERCOT will assign the project a unique identification number (INR number) according to the following convention: </w:t>
      </w:r>
    </w:p>
    <w:p w14:paraId="4356C97D" w14:textId="77777777" w:rsidR="00EE5928" w:rsidRPr="00EE5928" w:rsidRDefault="00EE5928" w:rsidP="00EE5928">
      <w:pPr>
        <w:spacing w:after="240"/>
        <w:ind w:left="720" w:hanging="720"/>
        <w:rPr>
          <w:iCs/>
        </w:rPr>
      </w:pPr>
      <w:r w:rsidRPr="00EE5928">
        <w:rPr>
          <w:iCs/>
        </w:rPr>
        <w:tab/>
      </w:r>
      <w:proofErr w:type="spellStart"/>
      <w:r w:rsidRPr="00EE5928">
        <w:rPr>
          <w:iCs/>
        </w:rPr>
        <w:t>yrINRxxxx</w:t>
      </w:r>
      <w:proofErr w:type="spellEnd"/>
    </w:p>
    <w:p w14:paraId="737CA290" w14:textId="77777777" w:rsidR="00EE5928" w:rsidRPr="00EE5928" w:rsidRDefault="00EE5928" w:rsidP="00EE5928">
      <w:pPr>
        <w:spacing w:after="240"/>
        <w:ind w:left="720" w:hanging="720"/>
        <w:rPr>
          <w:iCs/>
        </w:rPr>
      </w:pPr>
      <w:r w:rsidRPr="00EE5928">
        <w:rPr>
          <w:iCs/>
        </w:rPr>
        <w:lastRenderedPageBreak/>
        <w:tab/>
        <w:t xml:space="preserve">where:  yr is the </w:t>
      </w:r>
      <w:proofErr w:type="gramStart"/>
      <w:r w:rsidRPr="00EE5928">
        <w:rPr>
          <w:iCs/>
        </w:rPr>
        <w:t>year</w:t>
      </w:r>
      <w:proofErr w:type="gramEnd"/>
      <w:r w:rsidRPr="00EE5928">
        <w:rPr>
          <w:iCs/>
        </w:rPr>
        <w:t xml:space="preserve"> the generation is anticipated to be commissioned</w:t>
      </w:r>
    </w:p>
    <w:p w14:paraId="0F756C92" w14:textId="77777777" w:rsidR="00EE5928" w:rsidRPr="00EE5928" w:rsidRDefault="00EE5928" w:rsidP="00EE5928">
      <w:pPr>
        <w:spacing w:after="240"/>
        <w:ind w:left="720" w:hanging="720"/>
        <w:rPr>
          <w:iCs/>
        </w:rPr>
      </w:pPr>
      <w:r w:rsidRPr="00EE5928">
        <w:rPr>
          <w:iCs/>
        </w:rPr>
        <w:tab/>
        <w:t>INR indicates it is an interconnection request</w:t>
      </w:r>
    </w:p>
    <w:p w14:paraId="26D2D310" w14:textId="77777777" w:rsidR="00EE5928" w:rsidRPr="00EE5928" w:rsidRDefault="00EE5928" w:rsidP="00EE5928">
      <w:pPr>
        <w:ind w:left="720" w:hanging="720"/>
        <w:rPr>
          <w:iCs/>
        </w:rPr>
      </w:pPr>
      <w:r w:rsidRPr="00EE5928">
        <w:rPr>
          <w:iCs/>
        </w:rPr>
        <w:tab/>
      </w:r>
      <w:proofErr w:type="spellStart"/>
      <w:r w:rsidRPr="00EE5928">
        <w:rPr>
          <w:iCs/>
        </w:rPr>
        <w:t>xxxx</w:t>
      </w:r>
      <w:proofErr w:type="spellEnd"/>
      <w:r w:rsidRPr="00EE5928">
        <w:rPr>
          <w:iCs/>
        </w:rPr>
        <w:t xml:space="preserve"> is a sequence number beginning with 0001 (reset for each year) </w:t>
      </w:r>
    </w:p>
    <w:p w14:paraId="00F7E53B" w14:textId="77777777" w:rsidR="00EE5928" w:rsidRPr="00EE5928" w:rsidRDefault="00EE5928" w:rsidP="00EE5928">
      <w:pPr>
        <w:rPr>
          <w:iCs/>
        </w:rPr>
      </w:pPr>
    </w:p>
    <w:p w14:paraId="4121C8CC" w14:textId="77777777" w:rsidR="00EE5928" w:rsidRPr="00EE5928" w:rsidRDefault="00EE5928" w:rsidP="00EE5928">
      <w:pPr>
        <w:spacing w:after="240"/>
        <w:ind w:left="720" w:hanging="720"/>
        <w:rPr>
          <w:iCs/>
        </w:rPr>
      </w:pPr>
      <w:r w:rsidRPr="00EE5928">
        <w:rPr>
          <w:iCs/>
        </w:rPr>
        <w:t>(9)</w:t>
      </w:r>
      <w:r w:rsidRPr="00EE5928">
        <w:rPr>
          <w:iCs/>
        </w:rPr>
        <w:tab/>
        <w:t xml:space="preserve">The proposed Commercial Operations Date for large generators meeting paragraph (1)(a) of Section 5.2.1 must be at least 15 months after the date the application is </w:t>
      </w:r>
      <w:proofErr w:type="gramStart"/>
      <w:r w:rsidRPr="00EE5928">
        <w:rPr>
          <w:iCs/>
        </w:rPr>
        <w:t>submitted</w:t>
      </w:r>
      <w:proofErr w:type="gramEnd"/>
      <w:r w:rsidRPr="00EE5928">
        <w:rPr>
          <w:iCs/>
        </w:rPr>
        <w:t xml:space="preserve"> or it will not be accepted.  If conditions </w:t>
      </w:r>
      <w:proofErr w:type="gramStart"/>
      <w:r w:rsidRPr="00EE5928">
        <w:rPr>
          <w:iCs/>
        </w:rPr>
        <w:t>allow</w:t>
      </w:r>
      <w:proofErr w:type="gramEnd"/>
      <w:r w:rsidRPr="00EE5928">
        <w:rPr>
          <w:iCs/>
        </w:rPr>
        <w:t xml:space="preserve">, the Commercial Operations Date can be changed after submission. </w:t>
      </w:r>
    </w:p>
    <w:p w14:paraId="48211513" w14:textId="77777777" w:rsidR="00EE5928" w:rsidRPr="00EE5928" w:rsidRDefault="00EE5928" w:rsidP="00EE5928">
      <w:pPr>
        <w:spacing w:after="240"/>
        <w:ind w:left="720" w:hanging="720"/>
        <w:rPr>
          <w:iCs/>
        </w:rPr>
      </w:pPr>
      <w:r w:rsidRPr="00EE5928">
        <w:rPr>
          <w:iCs/>
        </w:rPr>
        <w:t>(10)</w:t>
      </w:r>
      <w:r w:rsidRPr="00EE5928">
        <w:rPr>
          <w:iCs/>
        </w:rPr>
        <w:tab/>
        <w:t xml:space="preserve">ERCOT will notify the IE within ten days if the GIM application fails to include the applicable fees or the information that is necessary for the GIM application to be approved. </w:t>
      </w:r>
    </w:p>
    <w:p w14:paraId="38324C79" w14:textId="77777777" w:rsidR="00EE5928" w:rsidRPr="00EE5928" w:rsidRDefault="00EE5928" w:rsidP="00EE5928">
      <w:pPr>
        <w:spacing w:after="240"/>
        <w:ind w:left="720" w:hanging="720"/>
        <w:rPr>
          <w:iCs/>
        </w:rPr>
      </w:pPr>
      <w:r w:rsidRPr="00EE5928">
        <w:rPr>
          <w:iCs/>
        </w:rPr>
        <w:t>(11)</w:t>
      </w:r>
      <w:r w:rsidRPr="00EE5928">
        <w:rPr>
          <w:iCs/>
        </w:rPr>
        <w:tab/>
        <w:t>If the IE fails to respond to ERCOT’s inquiries within ten Business Days, the GIM application will be deemed incomplete and returned to the IE using the online RIOO system.  The IE will be notified that action is required via a RIOO system automated email.</w:t>
      </w:r>
    </w:p>
    <w:p w14:paraId="7CAC9E3D" w14:textId="77777777" w:rsidR="00EE5928" w:rsidRPr="00EE5928" w:rsidRDefault="00EE5928" w:rsidP="00EE5928">
      <w:pPr>
        <w:spacing w:after="240"/>
        <w:ind w:left="720" w:hanging="720"/>
        <w:rPr>
          <w:iCs/>
        </w:rPr>
      </w:pPr>
      <w:proofErr w:type="gramStart"/>
      <w:r w:rsidRPr="00EE5928">
        <w:rPr>
          <w:iCs/>
        </w:rPr>
        <w:t>(12)</w:t>
      </w:r>
      <w:r w:rsidRPr="00EE5928">
        <w:rPr>
          <w:iCs/>
        </w:rPr>
        <w:tab/>
        <w:t>Once</w:t>
      </w:r>
      <w:proofErr w:type="gramEnd"/>
      <w:r w:rsidRPr="00EE5928">
        <w:rPr>
          <w:iCs/>
        </w:rPr>
        <w:t xml:space="preserve"> the application has been deemed materially complete, ERCOT will notify the IE of receipt of the completed application within ten Business Days.</w:t>
      </w:r>
    </w:p>
    <w:p w14:paraId="053F73AA" w14:textId="77777777" w:rsidR="00EE5928" w:rsidRPr="00EE5928" w:rsidRDefault="00EE5928" w:rsidP="00EE5928">
      <w:pPr>
        <w:spacing w:after="240"/>
        <w:ind w:left="720" w:hanging="720"/>
        <w:rPr>
          <w:iCs/>
        </w:rPr>
      </w:pPr>
      <w:r w:rsidRPr="00EE5928">
        <w:rPr>
          <w:iCs/>
        </w:rPr>
        <w:t>(13)</w:t>
      </w:r>
      <w:r w:rsidRPr="00EE5928">
        <w:rPr>
          <w:iCs/>
        </w:rPr>
        <w:tab/>
        <w:t>An ERCOT-designated point of contact will be assigned to oversee the interconnection study process and answer questions concerning the interconnection process.  Once assigned, the ERCOT-designated point of contact will contact the IE and will be the primary ERCOT contact for the IE.</w:t>
      </w:r>
    </w:p>
    <w:p w14:paraId="6E44EAA4" w14:textId="77777777" w:rsidR="00EE5928" w:rsidRPr="00EE5928" w:rsidRDefault="00EE5928" w:rsidP="00EE5928">
      <w:pPr>
        <w:spacing w:after="240"/>
        <w:ind w:left="720" w:hanging="720"/>
        <w:rPr>
          <w:iCs/>
        </w:rPr>
      </w:pPr>
      <w:r w:rsidRPr="00EE5928">
        <w:rPr>
          <w:iCs/>
        </w:rPr>
        <w:t>(14)</w:t>
      </w:r>
      <w:r w:rsidRPr="00EE5928">
        <w:rPr>
          <w:iCs/>
        </w:rPr>
        <w:tab/>
        <w:t>Prior to the initial contact from the ERCOT-designated point of contact, an IE may direct questions concerning the GIM process to</w:t>
      </w:r>
      <w:r w:rsidRPr="00EE5928">
        <w:rPr>
          <w:iCs/>
          <w:color w:val="0000FF"/>
          <w:u w:val="single"/>
        </w:rPr>
        <w:t xml:space="preserve"> </w:t>
      </w:r>
      <w:hyperlink r:id="rId24" w:history="1">
        <w:r w:rsidRPr="00EE5928">
          <w:rPr>
            <w:iCs/>
            <w:color w:val="0000FF"/>
            <w:u w:val="single"/>
          </w:rPr>
          <w:t>ResourceIntegrationDepartment@ercot.com</w:t>
        </w:r>
      </w:hyperlink>
      <w:r w:rsidRPr="00EE5928">
        <w:rPr>
          <w:iCs/>
        </w:rPr>
        <w:t xml:space="preserve">.  All GIM-related email communication sent to the ERCOT-designated point of contact or to </w:t>
      </w:r>
      <w:hyperlink r:id="rId25" w:history="1">
        <w:r w:rsidRPr="00EE5928">
          <w:rPr>
            <w:iCs/>
            <w:color w:val="0000FF"/>
            <w:u w:val="single"/>
          </w:rPr>
          <w:t>ResourceIntegrationDepartment@ercot.com</w:t>
        </w:r>
      </w:hyperlink>
      <w:r w:rsidRPr="00EE5928">
        <w:rPr>
          <w:iCs/>
        </w:rPr>
        <w:t xml:space="preserve"> shall include the associated project INR number in the subject field.  If the communication is not specific to a project, the email subject field shall have the words “Generator Interconnection or Modification.” </w:t>
      </w:r>
    </w:p>
    <w:p w14:paraId="64EA8405" w14:textId="77777777" w:rsidR="00EE5928" w:rsidRPr="00EE5928" w:rsidRDefault="00EE5928" w:rsidP="00EE5928">
      <w:pPr>
        <w:spacing w:after="240"/>
        <w:ind w:left="720" w:hanging="720"/>
        <w:rPr>
          <w:iCs/>
        </w:rPr>
      </w:pPr>
      <w:proofErr w:type="gramStart"/>
      <w:r w:rsidRPr="00EE5928">
        <w:rPr>
          <w:iCs/>
        </w:rPr>
        <w:t>(15)</w:t>
      </w:r>
      <w:r w:rsidRPr="00EE5928">
        <w:rPr>
          <w:iCs/>
        </w:rPr>
        <w:tab/>
        <w:t>If</w:t>
      </w:r>
      <w:proofErr w:type="gramEnd"/>
      <w:r w:rsidRPr="00EE5928">
        <w:rPr>
          <w:iCs/>
        </w:rPr>
        <w:t xml:space="preserve"> a </w:t>
      </w:r>
      <w:r w:rsidRPr="00EE5928">
        <w:rPr>
          <w:iCs/>
          <w:szCs w:val="20"/>
        </w:rPr>
        <w:t>proposed</w:t>
      </w:r>
      <w:r w:rsidRPr="00EE5928">
        <w:rPr>
          <w:iCs/>
        </w:rPr>
        <w:t xml:space="preserve"> generator that would use the same physical interconnection is to be built in phases with in-service dates more than three months apart, each phase should be treated as a separate interconnection request but may be included in the same study.</w:t>
      </w:r>
    </w:p>
    <w:bookmarkEnd w:id="21"/>
    <w:bookmarkEnd w:id="22"/>
    <w:bookmarkEnd w:id="23"/>
    <w:bookmarkEnd w:id="24"/>
    <w:p w14:paraId="0A510C2F" w14:textId="5B360906" w:rsidR="0094052A" w:rsidRPr="00EE5928" w:rsidDel="00EE5928" w:rsidRDefault="00EE5928" w:rsidP="00EE5928">
      <w:pPr>
        <w:spacing w:after="240"/>
        <w:ind w:left="720" w:hanging="720"/>
        <w:rPr>
          <w:del w:id="40" w:author="ERCOT" w:date="2025-09-26T11:14:00Z" w16du:dateUtc="2025-09-26T16:14:00Z"/>
          <w:iCs/>
          <w:rPrChange w:id="41" w:author="ERCOT" w:date="2025-09-26T11:14:00Z" w16du:dateUtc="2025-09-26T16:14:00Z">
            <w:rPr>
              <w:del w:id="42" w:author="ERCOT" w:date="2025-09-26T11:14:00Z" w16du:dateUtc="2025-09-26T16:14:00Z"/>
              <w:b/>
              <w:bCs/>
              <w:i/>
            </w:rPr>
          </w:rPrChange>
        </w:rPr>
      </w:pPr>
      <w:ins w:id="43" w:author="ERCOT" w:date="2025-09-26T11:14:00Z" w16du:dateUtc="2025-09-26T16:14:00Z">
        <w:r w:rsidRPr="00EE5928">
          <w:rPr>
            <w:iCs/>
          </w:rPr>
          <w:t>(16)</w:t>
        </w:r>
      </w:ins>
      <w:ins w:id="44" w:author="ERCOT" w:date="2025-09-26T11:14:00Z">
        <w:r>
          <w:t xml:space="preserve"> </w:t>
        </w:r>
      </w:ins>
      <w:ins w:id="45" w:author="ERCOT" w:date="2025-11-10T22:11:00Z">
        <w:r w:rsidR="0EDE4EA5">
          <w:t xml:space="preserve">  </w:t>
        </w:r>
        <w:r w:rsidRPr="00EE5928">
          <w:rPr>
            <w:iCs/>
          </w:rPr>
          <w:t xml:space="preserve"> </w:t>
        </w:r>
      </w:ins>
      <w:ins w:id="46" w:author="ERCOT" w:date="2025-09-26T11:14:00Z" w16du:dateUtc="2025-09-26T16:14:00Z">
        <w:r w:rsidRPr="00EE5928">
          <w:rPr>
            <w:iCs/>
          </w:rPr>
          <w:tab/>
          <w:t xml:space="preserve">The requirements in paragraphs (2) and (3) </w:t>
        </w:r>
      </w:ins>
      <w:ins w:id="47" w:author="ERCOT" w:date="2025-12-03T10:40:00Z" w16du:dateUtc="2025-12-03T16:40:00Z">
        <w:r w:rsidR="003814B2">
          <w:rPr>
            <w:iCs/>
          </w:rPr>
          <w:t xml:space="preserve">above </w:t>
        </w:r>
      </w:ins>
      <w:ins w:id="48" w:author="ERCOT" w:date="2025-09-26T11:14:00Z" w16du:dateUtc="2025-09-26T16:14:00Z">
        <w:r w:rsidRPr="00EE5928">
          <w:rPr>
            <w:iCs/>
          </w:rPr>
          <w:t xml:space="preserve">regarding the Lone Star Infrastructure Protection Act </w:t>
        </w:r>
      </w:ins>
      <w:ins w:id="49" w:author="ERCOT" w:date="2025-10-16T13:24:00Z" w16du:dateUtc="2025-10-16T18:24:00Z">
        <w:r w:rsidR="00C230A5">
          <w:rPr>
            <w:iCs/>
          </w:rPr>
          <w:t xml:space="preserve">(LSIPA) </w:t>
        </w:r>
      </w:ins>
      <w:ins w:id="50" w:author="ERCOT" w:date="2025-09-26T11:14:00Z" w16du:dateUtc="2025-09-26T16:14:00Z">
        <w:r w:rsidRPr="00EE5928">
          <w:rPr>
            <w:iCs/>
          </w:rPr>
          <w:t xml:space="preserve">do not apply to a GIM for a Non-Settled Generator (NSG). </w:t>
        </w:r>
      </w:ins>
    </w:p>
    <w:p w14:paraId="2F7E1B90" w14:textId="77777777" w:rsidR="0060690F" w:rsidRDefault="0060690F" w:rsidP="0060690F">
      <w:pPr>
        <w:keepNext/>
        <w:tabs>
          <w:tab w:val="left" w:pos="1080"/>
        </w:tabs>
        <w:spacing w:before="240" w:after="240"/>
        <w:ind w:left="1080" w:hanging="1080"/>
        <w:outlineLvl w:val="2"/>
        <w:rPr>
          <w:b/>
          <w:bCs/>
          <w:i/>
        </w:rPr>
      </w:pPr>
      <w:bookmarkStart w:id="51" w:name="_Toc194047569"/>
      <w:r w:rsidRPr="003B2869">
        <w:rPr>
          <w:b/>
          <w:bCs/>
          <w:i/>
        </w:rPr>
        <w:t>5.2.4</w:t>
      </w:r>
      <w:r w:rsidRPr="003B2869">
        <w:rPr>
          <w:b/>
          <w:bCs/>
          <w:i/>
        </w:rPr>
        <w:tab/>
        <w:t>Duty to Update Project Information and Respond to ERCOT and TDSP Requests for Information</w:t>
      </w:r>
      <w:bookmarkEnd w:id="51"/>
    </w:p>
    <w:p w14:paraId="13F43C2E" w14:textId="77777777" w:rsidR="0060690F" w:rsidRPr="0037188C" w:rsidRDefault="0060690F" w:rsidP="0060690F">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Main Power Transformer (MPT), and any other generator-owned transmission or distribution facilities) and </w:t>
      </w:r>
      <w:r w:rsidRPr="00C94276">
        <w:rPr>
          <w:szCs w:val="24"/>
        </w:rPr>
        <w:t xml:space="preserve">contact information </w:t>
      </w:r>
      <w:r>
        <w:rPr>
          <w:szCs w:val="24"/>
        </w:rPr>
        <w:t xml:space="preserve">to </w:t>
      </w:r>
      <w:r>
        <w:rPr>
          <w:szCs w:val="24"/>
        </w:rPr>
        <w:lastRenderedPageBreak/>
        <w:t>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w:t>
      </w:r>
      <w:r>
        <w:rPr>
          <w:szCs w:val="24"/>
        </w:rPr>
        <w:t>i</w:t>
      </w:r>
      <w:r w:rsidRPr="00340136">
        <w:rPr>
          <w:szCs w:val="24"/>
        </w:rPr>
        <w:t xml:space="preserve">nformation changes in the online RIOO system. </w:t>
      </w:r>
      <w:r>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Pr>
          <w:szCs w:val="24"/>
        </w:rPr>
        <w:t>6</w:t>
      </w:r>
      <w:r w:rsidRPr="00E235DD">
        <w:rPr>
          <w:szCs w:val="24"/>
        </w:rPr>
        <w:t>, Project Cancellation Due to Failure to Comply with Requirements.</w:t>
      </w:r>
      <w:r w:rsidRPr="0047304F">
        <w:rPr>
          <w:szCs w:val="24"/>
        </w:rPr>
        <w:t xml:space="preserve">  </w:t>
      </w:r>
    </w:p>
    <w:p w14:paraId="1BB57486" w14:textId="77777777" w:rsidR="0060690F" w:rsidRPr="00C94276" w:rsidRDefault="0060690F" w:rsidP="0060690F">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Pr>
          <w:szCs w:val="24"/>
        </w:rPr>
        <w:t>6</w:t>
      </w:r>
      <w:r w:rsidRPr="0047304F">
        <w:rPr>
          <w:szCs w:val="24"/>
        </w:rPr>
        <w:t>.</w:t>
      </w:r>
      <w:r w:rsidRPr="00C94276">
        <w:rPr>
          <w:szCs w:val="24"/>
        </w:rPr>
        <w:t xml:space="preserve">  </w:t>
      </w:r>
    </w:p>
    <w:p w14:paraId="1B43FAEB" w14:textId="77777777" w:rsidR="0060690F" w:rsidRPr="00C94276" w:rsidRDefault="0060690F" w:rsidP="0060690F">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Transmission Service Provider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19FDD2BB" w14:textId="77777777" w:rsidR="0060690F" w:rsidRPr="00C94276" w:rsidRDefault="0060690F" w:rsidP="0060690F">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3989FCBE" w14:textId="77777777" w:rsidR="0060690F" w:rsidRPr="00C94276" w:rsidRDefault="0060690F" w:rsidP="0060690F">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proofErr w:type="gramStart"/>
      <w:r w:rsidRPr="00C94276">
        <w:rPr>
          <w:szCs w:val="24"/>
        </w:rPr>
        <w:t>of</w:t>
      </w:r>
      <w:proofErr w:type="gramEnd"/>
      <w:r w:rsidRPr="00C94276">
        <w:rPr>
          <w:szCs w:val="24"/>
        </w:rPr>
        <w:t xml:space="preserve">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Pr>
          <w:szCs w:val="24"/>
        </w:rPr>
        <w:t>6</w:t>
      </w:r>
      <w:r w:rsidRPr="0047304F">
        <w:rPr>
          <w:szCs w:val="24"/>
        </w:rPr>
        <w:t>.</w:t>
      </w:r>
    </w:p>
    <w:p w14:paraId="7DB1D053" w14:textId="77777777" w:rsidR="0060690F" w:rsidRPr="009E419F" w:rsidRDefault="0060690F" w:rsidP="0060690F">
      <w:pPr>
        <w:spacing w:after="240"/>
        <w:ind w:left="720" w:hanging="720"/>
        <w:rPr>
          <w:iCs/>
        </w:rPr>
      </w:pPr>
      <w:r w:rsidRPr="003E26B3">
        <w:rPr>
          <w:iCs/>
        </w:rPr>
        <w:lastRenderedPageBreak/>
        <w:t>(6)</w:t>
      </w:r>
      <w:r w:rsidRPr="003E26B3">
        <w:rPr>
          <w:iCs/>
        </w:rPr>
        <w:tab/>
      </w:r>
      <w:r w:rsidRPr="003E26B3">
        <w:rPr>
          <w:iCs/>
          <w:szCs w:val="20"/>
        </w:rPr>
        <w:t>An IE shall not transfer all or any portion of a project, including the real property to be u</w:t>
      </w:r>
      <w:r>
        <w:rPr>
          <w:iCs/>
          <w:szCs w:val="20"/>
        </w:rPr>
        <w:t xml:space="preserve">tilized </w:t>
      </w:r>
      <w:r w:rsidRPr="003E26B3">
        <w:rPr>
          <w:iCs/>
          <w:szCs w:val="20"/>
        </w:rPr>
        <w:t xml:space="preserve">by the project, to an Entity that meets any of the prohibited company ownership (including </w:t>
      </w:r>
      <w:r>
        <w:rPr>
          <w:iCs/>
          <w:szCs w:val="20"/>
        </w:rPr>
        <w:t>Affiliates</w:t>
      </w:r>
      <w:r w:rsidRPr="003E26B3">
        <w:rPr>
          <w:iCs/>
          <w:szCs w:val="20"/>
        </w:rPr>
        <w:t>) or headquarters criteria identified in the Lone Star Infrastructure Protection Act, Texas Business and Commerce Code, Sections 11</w:t>
      </w:r>
      <w:r>
        <w:rPr>
          <w:iCs/>
          <w:szCs w:val="20"/>
        </w:rPr>
        <w:t>7</w:t>
      </w:r>
      <w:r w:rsidRPr="003E26B3">
        <w:rPr>
          <w:b/>
          <w:bCs/>
          <w:iCs/>
          <w:szCs w:val="20"/>
        </w:rPr>
        <w:t>.</w:t>
      </w:r>
      <w:r w:rsidRPr="003E26B3">
        <w:rPr>
          <w:iCs/>
          <w:szCs w:val="20"/>
        </w:rPr>
        <w:t>00</w:t>
      </w:r>
      <w:r>
        <w:rPr>
          <w:iCs/>
          <w:szCs w:val="20"/>
        </w:rPr>
        <w:t>2</w:t>
      </w:r>
      <w:r w:rsidRPr="003E26B3">
        <w:rPr>
          <w:iCs/>
          <w:szCs w:val="20"/>
        </w:rPr>
        <w:t>(a)(2)(A)-(b)(2)(B) or 227</w:t>
      </w:r>
      <w:r>
        <w:rPr>
          <w:iCs/>
          <w:szCs w:val="20"/>
        </w:rPr>
        <w:t>5</w:t>
      </w:r>
      <w:r w:rsidRPr="003E26B3">
        <w:rPr>
          <w:iCs/>
          <w:szCs w:val="20"/>
        </w:rPr>
        <w:t>.0102(a)(2)(A)-(b)(2)(B)</w:t>
      </w:r>
      <w:r>
        <w:rPr>
          <w:iCs/>
          <w:szCs w:val="20"/>
        </w:rPr>
        <w:t xml:space="preserve">, added by Act of June 18, </w:t>
      </w:r>
      <w:r w:rsidRPr="009E419F">
        <w:rPr>
          <w:iCs/>
          <w:szCs w:val="20"/>
        </w:rPr>
        <w:t>2021, 87th Leg., R.S., Ch. 975 (S.B. 2116)</w:t>
      </w:r>
      <w:r>
        <w:rPr>
          <w:iCs/>
          <w:szCs w:val="20"/>
        </w:rPr>
        <w:t xml:space="preserve">, </w:t>
      </w:r>
      <w:r>
        <w:t>redesignated by Act of September 1, 2023, 88</w:t>
      </w:r>
      <w:r w:rsidRPr="001F05EE">
        <w:rPr>
          <w:vertAlign w:val="superscript"/>
        </w:rPr>
        <w:t>th</w:t>
      </w:r>
      <w:r>
        <w:t xml:space="preserve"> Leg., R.S. Ch. 786 (H.B. 4595)</w:t>
      </w:r>
      <w:r w:rsidRPr="009E419F">
        <w:rPr>
          <w:iCs/>
          <w:szCs w:val="20"/>
        </w:rPr>
        <w:t xml:space="preserve">.  If the IE for a project changes, then the new IE shall execute and submit a new attestation in </w:t>
      </w:r>
      <w:r>
        <w:rPr>
          <w:iCs/>
          <w:szCs w:val="20"/>
        </w:rPr>
        <w:t xml:space="preserve">the </w:t>
      </w:r>
      <w:r w:rsidRPr="009E419F">
        <w:rPr>
          <w:iCs/>
          <w:szCs w:val="20"/>
        </w:rPr>
        <w:t xml:space="preserve">RIOO </w:t>
      </w:r>
      <w:r>
        <w:rPr>
          <w:iCs/>
          <w:szCs w:val="20"/>
        </w:rPr>
        <w:t xml:space="preserve">system </w:t>
      </w:r>
      <w:r w:rsidRPr="009E419F">
        <w:rPr>
          <w:iCs/>
          <w:szCs w:val="20"/>
        </w:rPr>
        <w:t xml:space="preserve">within ten Business Days of the change in ownership.  If the IE for a project relocates the IE’s headquarters, then the IE shall execute and submit a new attestation in </w:t>
      </w:r>
      <w:r>
        <w:rPr>
          <w:iCs/>
          <w:szCs w:val="20"/>
        </w:rPr>
        <w:t xml:space="preserve">the </w:t>
      </w:r>
      <w:r w:rsidRPr="009E419F">
        <w:rPr>
          <w:iCs/>
          <w:szCs w:val="20"/>
        </w:rPr>
        <w:t>RIOO</w:t>
      </w:r>
      <w:r>
        <w:rPr>
          <w:iCs/>
          <w:szCs w:val="20"/>
        </w:rPr>
        <w:t xml:space="preserve"> system</w:t>
      </w:r>
      <w:r w:rsidRPr="009E419F">
        <w:rPr>
          <w:iCs/>
          <w:szCs w:val="20"/>
        </w:rPr>
        <w:t xml:space="preserve"> within ten Business Days of the change in headquarters.  </w:t>
      </w:r>
      <w:r w:rsidRPr="009E419F">
        <w:rPr>
          <w:iCs/>
        </w:rPr>
        <w:t xml:space="preserve">If an IE or the real property that will be utilized by or for the project meets </w:t>
      </w:r>
      <w:r w:rsidRPr="009E419F">
        <w:rPr>
          <w:iCs/>
          <w:szCs w:val="20"/>
        </w:rPr>
        <w:t xml:space="preserve">any of the prohibited company ownership or </w:t>
      </w:r>
      <w:r>
        <w:rPr>
          <w:iCs/>
          <w:szCs w:val="20"/>
        </w:rPr>
        <w:t xml:space="preserve">Affiliate </w:t>
      </w:r>
      <w:r w:rsidRPr="009E419F">
        <w:rPr>
          <w:iCs/>
          <w:szCs w:val="20"/>
        </w:rPr>
        <w:t xml:space="preserve">criteria, the project will be subject to </w:t>
      </w:r>
      <w:r w:rsidRPr="009E419F">
        <w:rPr>
          <w:iCs/>
        </w:rPr>
        <w:t xml:space="preserve">cancellation in the manner described in Section 5.2.6.  </w:t>
      </w:r>
    </w:p>
    <w:p w14:paraId="2991EF0C" w14:textId="38345C3C" w:rsidR="0060690F" w:rsidRPr="00C94276" w:rsidRDefault="0060690F" w:rsidP="0060690F">
      <w:pPr>
        <w:pStyle w:val="BodyTextNumbered"/>
        <w:rPr>
          <w:szCs w:val="24"/>
        </w:rPr>
      </w:pPr>
      <w:r w:rsidRPr="009E419F">
        <w:rPr>
          <w:szCs w:val="24"/>
        </w:rPr>
        <w:t>(7)</w:t>
      </w:r>
      <w:r w:rsidRPr="009E419F">
        <w:rPr>
          <w:szCs w:val="24"/>
        </w:rPr>
        <w:tab/>
        <w:t xml:space="preserve">To support ERCOT resource adequacy and North American Electric Reliability Corporation (NERC) reliability assessment reporting requirements, </w:t>
      </w:r>
      <w:ins w:id="52" w:author="ERCOT" w:date="2025-11-06T15:31:00Z" w16du:dateUtc="2025-11-06T21:31:00Z">
        <w:r w:rsidR="00A137E3">
          <w:rPr>
            <w:szCs w:val="24"/>
          </w:rPr>
          <w:t xml:space="preserve">for </w:t>
        </w:r>
        <w:r w:rsidR="00012EC8">
          <w:rPr>
            <w:szCs w:val="24"/>
          </w:rPr>
          <w:t>each interc</w:t>
        </w:r>
        <w:r w:rsidR="00FC0DB1">
          <w:rPr>
            <w:szCs w:val="24"/>
          </w:rPr>
          <w:t xml:space="preserve">onnecting Generation Resource or Energy Storage Resource (ESR), </w:t>
        </w:r>
      </w:ins>
      <w:r w:rsidR="002B69D3">
        <w:rPr>
          <w:szCs w:val="24"/>
        </w:rPr>
        <w:t>the</w:t>
      </w:r>
      <w:r>
        <w:rPr>
          <w:szCs w:val="24"/>
        </w:rPr>
        <w:t xml:space="preserve"> </w:t>
      </w:r>
      <w:r w:rsidRPr="009E419F">
        <w:rPr>
          <w:szCs w:val="24"/>
        </w:rPr>
        <w:t>IE shall provide</w:t>
      </w:r>
      <w:r>
        <w:rPr>
          <w:szCs w:val="24"/>
        </w:rPr>
        <w:t xml:space="preserv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5E8C729A" w14:textId="77777777" w:rsidR="0060690F" w:rsidRPr="00C94276" w:rsidRDefault="0060690F" w:rsidP="0060690F">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4D157694" w14:textId="77777777" w:rsidR="0060690F" w:rsidRDefault="0060690F" w:rsidP="0060690F">
      <w:pPr>
        <w:pStyle w:val="BodyTextNumbered"/>
        <w:ind w:left="1440"/>
        <w:rPr>
          <w:szCs w:val="24"/>
        </w:rPr>
      </w:pPr>
      <w:r w:rsidRPr="00C94276">
        <w:rPr>
          <w:szCs w:val="24"/>
        </w:rPr>
        <w:t>(b)</w:t>
      </w:r>
      <w:r w:rsidRPr="00C94276">
        <w:rPr>
          <w:szCs w:val="24"/>
        </w:rPr>
        <w:tab/>
        <w:t xml:space="preserve">Notification if any required </w:t>
      </w:r>
      <w:r w:rsidRPr="00963EDF">
        <w:rPr>
          <w:szCs w:val="24"/>
        </w:rPr>
        <w:t>air permits</w:t>
      </w:r>
      <w:r w:rsidRPr="00C94276">
        <w:rPr>
          <w:szCs w:val="24"/>
        </w:rPr>
        <w:t xml:space="preserve"> have been issued or permit applications have been withdrawn; </w:t>
      </w:r>
    </w:p>
    <w:p w14:paraId="4B72F68A" w14:textId="77777777" w:rsidR="0060690F" w:rsidRDefault="0060690F" w:rsidP="0060690F">
      <w:pPr>
        <w:pStyle w:val="BodyTextNumbered"/>
        <w:ind w:left="1440"/>
        <w:rPr>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r>
        <w:rPr>
          <w:szCs w:val="24"/>
        </w:rPr>
        <w:t>; and</w:t>
      </w:r>
    </w:p>
    <w:p w14:paraId="1468DFC1" w14:textId="77777777" w:rsidR="0060690F" w:rsidRPr="00877BE5" w:rsidRDefault="0060690F" w:rsidP="0060690F">
      <w:pPr>
        <w:pStyle w:val="BodyTextNumbered"/>
        <w:ind w:left="1440"/>
        <w:rPr>
          <w:szCs w:val="24"/>
        </w:rPr>
      </w:pPr>
      <w:r>
        <w:rPr>
          <w:szCs w:val="24"/>
        </w:rPr>
        <w:t>(d)</w:t>
      </w:r>
      <w:r>
        <w:rPr>
          <w:szCs w:val="24"/>
        </w:rPr>
        <w:tab/>
        <w:t>A declaration of adequate water supplies (</w:t>
      </w:r>
      <w:r w:rsidRPr="0060690F">
        <w:rPr>
          <w:szCs w:val="24"/>
        </w:rPr>
        <w:t>Section 8, Attachment B, Declaration of Adequate Water Supplies),</w:t>
      </w:r>
      <w:r>
        <w:rPr>
          <w:szCs w:val="24"/>
        </w:rPr>
        <w:t xml:space="preserve"> unless the generator is powered by wind or </w:t>
      </w:r>
      <w:proofErr w:type="spellStart"/>
      <w:r>
        <w:rPr>
          <w:szCs w:val="24"/>
        </w:rPr>
        <w:t>PhotoV</w:t>
      </w:r>
      <w:r w:rsidRPr="00143535">
        <w:rPr>
          <w:szCs w:val="24"/>
        </w:rPr>
        <w:t>oltaic</w:t>
      </w:r>
      <w:proofErr w:type="spellEnd"/>
      <w:r w:rsidRPr="00143535">
        <w:rPr>
          <w:szCs w:val="24"/>
        </w:rPr>
        <w:t xml:space="preserve"> </w:t>
      </w:r>
      <w:r>
        <w:rPr>
          <w:szCs w:val="24"/>
        </w:rPr>
        <w:t>(PV) equipment</w:t>
      </w:r>
      <w:r w:rsidRPr="00143535">
        <w:rPr>
          <w:szCs w:val="24"/>
        </w:rPr>
        <w:t xml:space="preserve"> or is a battery Energy Storage </w:t>
      </w:r>
      <w:r w:rsidRPr="001E525E">
        <w:rPr>
          <w:szCs w:val="24"/>
        </w:rPr>
        <w:t>System</w:t>
      </w:r>
      <w:r w:rsidRPr="00143535">
        <w:rPr>
          <w:szCs w:val="24"/>
        </w:rPr>
        <w:t xml:space="preserve"> (ESS).</w:t>
      </w:r>
    </w:p>
    <w:p w14:paraId="165CBDDE" w14:textId="77777777" w:rsidR="0060690F" w:rsidRDefault="0060690F" w:rsidP="0060690F">
      <w:pPr>
        <w:spacing w:after="240"/>
        <w:ind w:left="720" w:hanging="720"/>
        <w:rPr>
          <w:iCs/>
          <w:szCs w:val="20"/>
        </w:rPr>
      </w:pPr>
      <w:r>
        <w:t>(8)</w:t>
      </w:r>
      <w:r>
        <w:tab/>
      </w:r>
      <w:r w:rsidRPr="00116535">
        <w:rPr>
          <w:iCs/>
          <w:szCs w:val="20"/>
        </w:rPr>
        <w:t xml:space="preserve">If </w:t>
      </w:r>
      <w:proofErr w:type="gramStart"/>
      <w:r w:rsidRPr="00116535">
        <w:rPr>
          <w:iCs/>
          <w:szCs w:val="20"/>
        </w:rPr>
        <w:t>during the course of</w:t>
      </w:r>
      <w:proofErr w:type="gramEnd"/>
      <w:r w:rsidRPr="00116535">
        <w:rPr>
          <w:iCs/>
          <w:szCs w:val="20"/>
        </w:rPr>
        <w:t xml:space="preserve"> the </w:t>
      </w:r>
      <w:r w:rsidRPr="00747603">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12B7ECB0" w14:textId="6BA42057" w:rsidR="00AC2480" w:rsidRDefault="00AC2480" w:rsidP="00AC2480">
      <w:pPr>
        <w:keepNext/>
        <w:tabs>
          <w:tab w:val="left" w:pos="1260"/>
        </w:tabs>
        <w:spacing w:before="240" w:after="240"/>
        <w:ind w:left="1260" w:hanging="1260"/>
        <w:outlineLvl w:val="2"/>
        <w:rPr>
          <w:b/>
          <w:bCs/>
          <w:i/>
        </w:rPr>
      </w:pPr>
      <w:r w:rsidRPr="00885485">
        <w:rPr>
          <w:b/>
          <w:bCs/>
          <w:i/>
        </w:rPr>
        <w:t>5.2.</w:t>
      </w:r>
      <w:r>
        <w:rPr>
          <w:b/>
          <w:bCs/>
          <w:i/>
        </w:rPr>
        <w:t>9</w:t>
      </w:r>
      <w:r>
        <w:rPr>
          <w:b/>
          <w:bCs/>
          <w:i/>
        </w:rPr>
        <w:tab/>
        <w:t>Self-Limiting Facilities</w:t>
      </w:r>
      <w:bookmarkEnd w:id="25"/>
    </w:p>
    <w:p w14:paraId="34FFD64F" w14:textId="2A41A91D" w:rsidR="00AC2480" w:rsidRPr="007D63A6" w:rsidRDefault="00AC2480" w:rsidP="00AC2480">
      <w:pPr>
        <w:pStyle w:val="BodyTextNumbered"/>
        <w:tabs>
          <w:tab w:val="left" w:pos="1440"/>
        </w:tabs>
        <w:rPr>
          <w:szCs w:val="24"/>
        </w:rPr>
      </w:pPr>
      <w:r w:rsidRPr="007D63A6">
        <w:rPr>
          <w:szCs w:val="24"/>
        </w:rPr>
        <w:t>(1)</w:t>
      </w:r>
      <w:r w:rsidRPr="007D63A6">
        <w:rPr>
          <w:szCs w:val="24"/>
        </w:rPr>
        <w:tab/>
        <w:t xml:space="preserve">An </w:t>
      </w:r>
      <w:r>
        <w:rPr>
          <w:szCs w:val="24"/>
        </w:rPr>
        <w:t>IE</w:t>
      </w:r>
      <w:r w:rsidRPr="007D63A6">
        <w:rPr>
          <w:szCs w:val="24"/>
        </w:rPr>
        <w:t xml:space="preserve"> may elect to designate any proposed new or modified Generation Resource</w:t>
      </w:r>
      <w:ins w:id="53" w:author="ERCOT" w:date="2024-10-24T10:18:00Z">
        <w:r w:rsidR="007F1B16">
          <w:rPr>
            <w:szCs w:val="24"/>
          </w:rPr>
          <w:t>,</w:t>
        </w:r>
      </w:ins>
      <w:r w:rsidRPr="007D63A6">
        <w:rPr>
          <w:szCs w:val="24"/>
        </w:rPr>
        <w:t xml:space="preserve"> </w:t>
      </w:r>
      <w:del w:id="54" w:author="ERCOT" w:date="2024-10-24T10:18:00Z">
        <w:r w:rsidRPr="007D63A6" w:rsidDel="007F1B16">
          <w:rPr>
            <w:szCs w:val="24"/>
          </w:rPr>
          <w:delText xml:space="preserve">or </w:delText>
        </w:r>
      </w:del>
      <w:r w:rsidRPr="007D63A6">
        <w:rPr>
          <w:szCs w:val="24"/>
        </w:rPr>
        <w:t>ESR</w:t>
      </w:r>
      <w:ins w:id="55" w:author="ERCOT" w:date="2024-10-24T10:18:00Z">
        <w:r w:rsidR="007F1B16">
          <w:rPr>
            <w:szCs w:val="24"/>
          </w:rPr>
          <w:t>, or NSG</w:t>
        </w:r>
      </w:ins>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Pr>
          <w:szCs w:val="24"/>
        </w:rPr>
        <w:t xml:space="preserve">, </w:t>
      </w:r>
      <w:r w:rsidRPr="00FC4EF7">
        <w:rPr>
          <w:szCs w:val="24"/>
        </w:rPr>
        <w:t>Generator Interconnection or Modification</w:t>
      </w:r>
      <w:r>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lastRenderedPageBreak/>
        <w:t xml:space="preserve">potential </w:t>
      </w:r>
      <w:r w:rsidRPr="007D63A6">
        <w:rPr>
          <w:szCs w:val="24"/>
        </w:rPr>
        <w:t xml:space="preserve">withdrawal from the ERCOT System, notwithstanding the nameplate capacity values provided.  </w:t>
      </w:r>
    </w:p>
    <w:p w14:paraId="55CD5B48" w14:textId="247F8E63" w:rsidR="00AC2480" w:rsidRDefault="00AC2480" w:rsidP="00AC2480">
      <w:pPr>
        <w:pStyle w:val="BodyTextNumbered"/>
        <w:tabs>
          <w:tab w:val="left" w:pos="1440"/>
        </w:tabs>
        <w:rPr>
          <w:szCs w:val="24"/>
        </w:rPr>
      </w:pPr>
      <w:r w:rsidRPr="007D63A6">
        <w:rPr>
          <w:szCs w:val="24"/>
        </w:rPr>
        <w:t>(2)</w:t>
      </w:r>
      <w:r w:rsidRPr="007D63A6">
        <w:rPr>
          <w:szCs w:val="24"/>
        </w:rPr>
        <w:tab/>
        <w:t>Any Generation Resource</w:t>
      </w:r>
      <w:ins w:id="56" w:author="ERCOT" w:date="2024-10-24T10:18:00Z">
        <w:r w:rsidR="007F1B16">
          <w:rPr>
            <w:szCs w:val="24"/>
          </w:rPr>
          <w:t>,</w:t>
        </w:r>
      </w:ins>
      <w:del w:id="57" w:author="ERCOT" w:date="2024-10-24T10:18:00Z">
        <w:r w:rsidRPr="007D63A6" w:rsidDel="007F1B16">
          <w:rPr>
            <w:szCs w:val="24"/>
          </w:rPr>
          <w:delText xml:space="preserve"> or</w:delText>
        </w:r>
      </w:del>
      <w:r w:rsidRPr="007D63A6">
        <w:rPr>
          <w:szCs w:val="24"/>
        </w:rPr>
        <w:t xml:space="preserve"> ESR</w:t>
      </w:r>
      <w:ins w:id="58" w:author="ERCOT" w:date="2024-10-24T10:18:00Z">
        <w:r w:rsidR="007F1B16">
          <w:rPr>
            <w:szCs w:val="24"/>
          </w:rPr>
          <w:t>, or NSG</w:t>
        </w:r>
      </w:ins>
      <w:r w:rsidRPr="007D63A6">
        <w:rPr>
          <w:szCs w:val="24"/>
        </w:rPr>
        <w:t xml:space="preserve">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766"/>
      </w:tblGrid>
      <w:tr w:rsidR="00EC2E37" w:rsidRPr="00AC1E4E" w14:paraId="26DB77CF" w14:textId="77777777" w:rsidTr="00493F87">
        <w:tc>
          <w:tcPr>
            <w:tcW w:w="9766" w:type="dxa"/>
            <w:shd w:val="pct12" w:color="auto" w:fill="auto"/>
          </w:tcPr>
          <w:p w14:paraId="4233B70B" w14:textId="77777777" w:rsidR="00AC2480" w:rsidRDefault="00AC2480" w:rsidP="00493F87">
            <w:pPr>
              <w:pStyle w:val="BodyTextNumbered"/>
              <w:spacing w:before="120"/>
              <w:ind w:left="0" w:firstLine="0"/>
              <w:rPr>
                <w:bCs/>
              </w:rPr>
            </w:pPr>
            <w:r>
              <w:rPr>
                <w:b/>
                <w:i/>
              </w:rPr>
              <w:t>[PGRR092</w:t>
            </w:r>
            <w:r w:rsidRPr="00AC1E4E">
              <w:rPr>
                <w:b/>
                <w:i/>
              </w:rPr>
              <w:t xml:space="preserve">: </w:t>
            </w:r>
            <w:r>
              <w:rPr>
                <w:b/>
                <w:i/>
              </w:rPr>
              <w:t xml:space="preserve"> Replace Section 5.2.9 above upon system implementation of NPRR1077</w:t>
            </w:r>
            <w:r w:rsidRPr="00AC1E4E">
              <w:rPr>
                <w:b/>
                <w:i/>
              </w:rPr>
              <w:t>:]</w:t>
            </w:r>
          </w:p>
          <w:p w14:paraId="5501EB53" w14:textId="77777777" w:rsidR="00AC2480" w:rsidRDefault="00AC2480" w:rsidP="00493F87">
            <w:pPr>
              <w:keepNext/>
              <w:tabs>
                <w:tab w:val="left" w:pos="1080"/>
              </w:tabs>
              <w:spacing w:before="240" w:after="240"/>
              <w:ind w:left="1080" w:hanging="1080"/>
              <w:outlineLvl w:val="2"/>
              <w:rPr>
                <w:b/>
                <w:bCs/>
                <w:i/>
              </w:rPr>
            </w:pPr>
            <w:bookmarkStart w:id="59" w:name="_Toc90992217"/>
            <w:bookmarkStart w:id="60" w:name="_Toc164932188"/>
            <w:r w:rsidRPr="00885485">
              <w:rPr>
                <w:b/>
                <w:bCs/>
                <w:i/>
              </w:rPr>
              <w:t>5.2.</w:t>
            </w:r>
            <w:r>
              <w:rPr>
                <w:b/>
                <w:bCs/>
                <w:i/>
              </w:rPr>
              <w:t>9</w:t>
            </w:r>
            <w:r>
              <w:rPr>
                <w:b/>
                <w:bCs/>
                <w:i/>
              </w:rPr>
              <w:tab/>
              <w:t>Self-Limiting Facilities</w:t>
            </w:r>
            <w:bookmarkEnd w:id="59"/>
            <w:bookmarkEnd w:id="60"/>
          </w:p>
          <w:p w14:paraId="45ADB02F" w14:textId="06FA05B7" w:rsidR="00AC2480" w:rsidRPr="007D63A6" w:rsidRDefault="00AC2480" w:rsidP="00493F87">
            <w:pPr>
              <w:pStyle w:val="BodyTextNumbered"/>
              <w:tabs>
                <w:tab w:val="left" w:pos="1440"/>
              </w:tabs>
              <w:rPr>
                <w:szCs w:val="24"/>
              </w:rPr>
            </w:pPr>
            <w:r w:rsidRPr="007D63A6">
              <w:rPr>
                <w:szCs w:val="24"/>
              </w:rPr>
              <w:t>(1)</w:t>
            </w:r>
            <w:r w:rsidRPr="007D63A6">
              <w:rPr>
                <w:szCs w:val="24"/>
              </w:rPr>
              <w:tab/>
              <w:t xml:space="preserve">An </w:t>
            </w:r>
            <w:r>
              <w:rPr>
                <w:szCs w:val="24"/>
              </w:rPr>
              <w:t>IE</w:t>
            </w:r>
            <w:r w:rsidRPr="007D63A6">
              <w:rPr>
                <w:szCs w:val="24"/>
              </w:rPr>
              <w:t xml:space="preserve"> may elect to designate any proposed new or modified Generation Resource</w:t>
            </w:r>
            <w:r>
              <w:rPr>
                <w:szCs w:val="24"/>
              </w:rPr>
              <w:t>,</w:t>
            </w:r>
            <w:r w:rsidRPr="007D63A6">
              <w:rPr>
                <w:szCs w:val="24"/>
              </w:rPr>
              <w:t xml:space="preserve"> </w:t>
            </w:r>
            <w:r>
              <w:rPr>
                <w:szCs w:val="24"/>
              </w:rPr>
              <w:t xml:space="preserve">ESR, </w:t>
            </w:r>
            <w:del w:id="61" w:author="ERCOT" w:date="2024-10-24T10:18:00Z">
              <w:r w:rsidDel="007F1B16">
                <w:rPr>
                  <w:szCs w:val="24"/>
                </w:rPr>
                <w:delText xml:space="preserve">or </w:delText>
              </w:r>
            </w:del>
            <w:r>
              <w:rPr>
                <w:szCs w:val="24"/>
              </w:rPr>
              <w:t>SOG</w:t>
            </w:r>
            <w:ins w:id="62" w:author="ERCOT" w:date="2024-10-24T10:18:00Z">
              <w:r w:rsidR="007F1B16">
                <w:rPr>
                  <w:szCs w:val="24"/>
                </w:rPr>
                <w:t>, or NSG</w:t>
              </w:r>
            </w:ins>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Pr>
                <w:szCs w:val="24"/>
              </w:rPr>
              <w:t xml:space="preserve">, </w:t>
            </w:r>
            <w:r w:rsidRPr="00FC4EF7">
              <w:rPr>
                <w:szCs w:val="24"/>
              </w:rPr>
              <w:t>Generator Interconnection or Modification</w:t>
            </w:r>
            <w:r>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334CDD88" w14:textId="6A6B54DC" w:rsidR="00AC2480" w:rsidRPr="00E511C2" w:rsidRDefault="00AC2480" w:rsidP="00493F87">
            <w:pPr>
              <w:pStyle w:val="BodyTextNumbered"/>
              <w:tabs>
                <w:tab w:val="left" w:pos="1440"/>
              </w:tabs>
              <w:rPr>
                <w:szCs w:val="24"/>
              </w:rPr>
            </w:pPr>
            <w:r w:rsidRPr="007D63A6">
              <w:rPr>
                <w:szCs w:val="24"/>
              </w:rPr>
              <w:t>(2)</w:t>
            </w:r>
            <w:r w:rsidRPr="007D63A6">
              <w:rPr>
                <w:szCs w:val="24"/>
              </w:rPr>
              <w:tab/>
              <w:t>Any Generation Resource</w:t>
            </w:r>
            <w:r>
              <w:rPr>
                <w:szCs w:val="24"/>
              </w:rPr>
              <w:t>,</w:t>
            </w:r>
            <w:r w:rsidRPr="007D63A6">
              <w:rPr>
                <w:szCs w:val="24"/>
              </w:rPr>
              <w:t xml:space="preserve"> ESR</w:t>
            </w:r>
            <w:r>
              <w:rPr>
                <w:szCs w:val="24"/>
              </w:rPr>
              <w:t xml:space="preserve">, </w:t>
            </w:r>
            <w:del w:id="63" w:author="ERCOT" w:date="2024-10-24T10:18:00Z">
              <w:r w:rsidDel="007F1B16">
                <w:rPr>
                  <w:szCs w:val="24"/>
                </w:rPr>
                <w:delText xml:space="preserve">or </w:delText>
              </w:r>
            </w:del>
            <w:r>
              <w:rPr>
                <w:szCs w:val="24"/>
              </w:rPr>
              <w:t>SOG</w:t>
            </w:r>
            <w:ins w:id="64" w:author="ERCOT" w:date="2024-10-24T10:18:00Z">
              <w:r w:rsidR="007F1B16">
                <w:rPr>
                  <w:szCs w:val="24"/>
                </w:rPr>
                <w:t>, or NSG</w:t>
              </w:r>
            </w:ins>
            <w:r w:rsidRPr="007D63A6">
              <w:rPr>
                <w:szCs w:val="24"/>
              </w:rPr>
              <w:t xml:space="preserve">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tbl>
    <w:p w14:paraId="43D232B7" w14:textId="77777777" w:rsidR="00863FAF" w:rsidRPr="00863FAF" w:rsidRDefault="00863FAF" w:rsidP="00863FAF">
      <w:pPr>
        <w:keepNext/>
        <w:tabs>
          <w:tab w:val="left" w:pos="1080"/>
        </w:tabs>
        <w:spacing w:before="240" w:after="240"/>
        <w:ind w:left="1080" w:hanging="1080"/>
        <w:outlineLvl w:val="2"/>
        <w:rPr>
          <w:b/>
          <w:bCs/>
          <w:i/>
          <w:szCs w:val="20"/>
        </w:rPr>
      </w:pPr>
      <w:bookmarkStart w:id="65" w:name="_Toc194047580"/>
      <w:bookmarkStart w:id="66" w:name="_Toc181432018"/>
      <w:bookmarkStart w:id="67" w:name="_Toc221086127"/>
      <w:bookmarkStart w:id="68" w:name="_Toc257809868"/>
      <w:bookmarkStart w:id="69" w:name="_Toc307384175"/>
      <w:bookmarkStart w:id="70" w:name="_Toc532803571"/>
      <w:bookmarkStart w:id="71" w:name="_Toc164932206"/>
      <w:r w:rsidRPr="00863FAF">
        <w:rPr>
          <w:b/>
          <w:bCs/>
          <w:i/>
        </w:rPr>
        <w:t>5.3.1</w:t>
      </w:r>
      <w:r w:rsidRPr="00863FAF">
        <w:rPr>
          <w:b/>
          <w:bCs/>
          <w:i/>
        </w:rPr>
        <w:tab/>
        <w:t>Security Screening Study</w:t>
      </w:r>
      <w:bookmarkEnd w:id="65"/>
    </w:p>
    <w:p w14:paraId="71F0782F" w14:textId="650785E8" w:rsidR="00863FAF" w:rsidRPr="00863FAF" w:rsidRDefault="00863FAF" w:rsidP="00863FAF">
      <w:pPr>
        <w:spacing w:after="240"/>
        <w:ind w:left="720" w:hanging="720"/>
        <w:rPr>
          <w:iCs/>
        </w:rPr>
      </w:pPr>
      <w:r w:rsidRPr="00863FAF">
        <w:rPr>
          <w:iCs/>
        </w:rPr>
        <w:t>(1)</w:t>
      </w:r>
      <w:r w:rsidRPr="00863FAF">
        <w:rPr>
          <w:iCs/>
        </w:rPr>
        <w:tab/>
        <w:t xml:space="preserve">For each Generator Interconnection or Modification (GIM) submitted for a large generator, ERCOT will conduct a steady-state Security Screening Study, including power-flow and transfer studies, based on the expected in-service year to identify potential generation dispatch limitations based on the site proposed by the Interconnecting Entity (IE).  </w:t>
      </w:r>
    </w:p>
    <w:p w14:paraId="313F9DE2" w14:textId="4AC5A396" w:rsidR="00863FAF" w:rsidRPr="00863FAF" w:rsidRDefault="00863FAF" w:rsidP="00863FAF">
      <w:pPr>
        <w:spacing w:after="240"/>
        <w:ind w:left="1440" w:hanging="720"/>
        <w:rPr>
          <w:iCs/>
        </w:rPr>
      </w:pPr>
      <w:r w:rsidRPr="00863FAF">
        <w:rPr>
          <w:iCs/>
        </w:rPr>
        <w:t>(a)</w:t>
      </w:r>
      <w:r w:rsidRPr="00863FAF">
        <w:rPr>
          <w:iCs/>
        </w:rPr>
        <w:tab/>
        <w:t xml:space="preserve">The Security Screening Study is a high-level review of the project and generally includes </w:t>
      </w:r>
      <w:proofErr w:type="gramStart"/>
      <w:r w:rsidRPr="00863FAF">
        <w:rPr>
          <w:iCs/>
        </w:rPr>
        <w:t>a number of</w:t>
      </w:r>
      <w:proofErr w:type="gramEnd"/>
      <w:r w:rsidRPr="00863FAF">
        <w:rPr>
          <w:iCs/>
        </w:rPr>
        <w:t xml:space="preserve"> initial assumptions from both ERCOT and the IE.  In accordance with </w:t>
      </w:r>
      <w:r w:rsidR="00200687" w:rsidRPr="0041581F">
        <w:t>16 Tex. Admin. Code §</w:t>
      </w:r>
      <w:r w:rsidRPr="00863FAF">
        <w:rPr>
          <w:iCs/>
        </w:rPr>
        <w:t xml:space="preserve"> 25.198, Initiating Transmission Service, ERCOT will establish the scope of the Security Screening Study that will include a determination of the need for a more in-depth </w:t>
      </w:r>
      <w:proofErr w:type="spellStart"/>
      <w:r w:rsidRPr="00863FAF">
        <w:rPr>
          <w:iCs/>
        </w:rPr>
        <w:t>Subsynchronous</w:t>
      </w:r>
      <w:proofErr w:type="spellEnd"/>
      <w:r w:rsidRPr="00863FAF">
        <w:rPr>
          <w:iCs/>
        </w:rPr>
        <w:t xml:space="preserve"> Resonance (SSR) study.  The SSR vulnerability of all Generation Resources</w:t>
      </w:r>
      <w:r w:rsidR="00200687" w:rsidRPr="00200687">
        <w:t xml:space="preserve"> </w:t>
      </w:r>
      <w:r w:rsidR="00200687">
        <w:t>and Energy Storage Resources (ESRs)</w:t>
      </w:r>
      <w:r w:rsidRPr="00863FAF">
        <w:rPr>
          <w:iCs/>
        </w:rPr>
        <w:t xml:space="preserve"> applicable under Section 5, Generator Interconnection or Modification, will be assessed pursuant to Protocol Section 3.22.1.2, Generation Resource or Energy </w:t>
      </w:r>
      <w:proofErr w:type="gramStart"/>
      <w:r w:rsidRPr="00863FAF">
        <w:rPr>
          <w:iCs/>
        </w:rPr>
        <w:t>Storage Resource</w:t>
      </w:r>
      <w:proofErr w:type="gramEnd"/>
      <w:r w:rsidRPr="00863FAF">
        <w:rPr>
          <w:iCs/>
        </w:rPr>
        <w:t xml:space="preserve"> Interconnection Assessment. </w:t>
      </w:r>
    </w:p>
    <w:p w14:paraId="4A6FAA0A" w14:textId="77777777" w:rsidR="00863FAF" w:rsidRDefault="00863FAF" w:rsidP="00200687">
      <w:pPr>
        <w:spacing w:after="240"/>
        <w:ind w:left="1440" w:hanging="720"/>
        <w:rPr>
          <w:iCs/>
        </w:rPr>
      </w:pPr>
      <w:r w:rsidRPr="00863FAF">
        <w:rPr>
          <w:iCs/>
        </w:rPr>
        <w:lastRenderedPageBreak/>
        <w:t>(b)</w:t>
      </w:r>
      <w:r w:rsidRPr="00863FAF">
        <w:rPr>
          <w:iCs/>
        </w:rPr>
        <w:tab/>
        <w:t>At its sole discretion, ERCOT may waive the requirement for a Security Screening Study for a GIM.</w:t>
      </w:r>
    </w:p>
    <w:p w14:paraId="249F704A" w14:textId="1C14759C" w:rsidR="003B2869" w:rsidRPr="00863FAF" w:rsidRDefault="003B2869" w:rsidP="00863FAF">
      <w:pPr>
        <w:spacing w:before="240" w:after="240"/>
        <w:ind w:left="1440" w:hanging="720"/>
        <w:rPr>
          <w:iCs/>
        </w:rPr>
      </w:pPr>
      <w:ins w:id="72" w:author="ERCOT" w:date="2025-11-06T17:02:00Z" w16du:dateUtc="2025-11-06T23:02:00Z">
        <w:r>
          <w:rPr>
            <w:iCs/>
          </w:rPr>
          <w:t>(c)</w:t>
        </w:r>
        <w:r>
          <w:rPr>
            <w:iCs/>
          </w:rPr>
          <w:tab/>
          <w:t xml:space="preserve">A screening study </w:t>
        </w:r>
        <w:r w:rsidR="00F812A6">
          <w:rPr>
            <w:iCs/>
          </w:rPr>
          <w:t xml:space="preserve">is optional for </w:t>
        </w:r>
      </w:ins>
      <w:ins w:id="73" w:author="ERCOT" w:date="2025-12-19T13:12:00Z" w16du:dateUtc="2025-12-19T19:12:00Z">
        <w:r w:rsidR="00740A0D">
          <w:rPr>
            <w:iCs/>
          </w:rPr>
          <w:t xml:space="preserve">a </w:t>
        </w:r>
      </w:ins>
      <w:ins w:id="74" w:author="ERCOT" w:date="2025-12-19T13:11:00Z" w16du:dateUtc="2025-12-19T19:11:00Z">
        <w:r w:rsidR="00740A0D">
          <w:t>Non-Settled Transmission Generator</w:t>
        </w:r>
        <w:r w:rsidR="00740A0D">
          <w:rPr>
            <w:iCs/>
          </w:rPr>
          <w:t xml:space="preserve"> (</w:t>
        </w:r>
      </w:ins>
      <w:ins w:id="75" w:author="ERCOT" w:date="2025-11-06T17:02:00Z" w16du:dateUtc="2025-11-06T23:02:00Z">
        <w:r w:rsidR="00F812A6">
          <w:rPr>
            <w:iCs/>
          </w:rPr>
          <w:t>NSTG</w:t>
        </w:r>
      </w:ins>
      <w:ins w:id="76" w:author="ERCOT" w:date="2025-12-19T13:11:00Z" w16du:dateUtc="2025-12-19T19:11:00Z">
        <w:r w:rsidR="00740A0D">
          <w:rPr>
            <w:iCs/>
          </w:rPr>
          <w:t>)</w:t>
        </w:r>
      </w:ins>
      <w:ins w:id="77" w:author="ERCOT" w:date="2025-11-06T17:02:00Z" w16du:dateUtc="2025-11-06T23:02:00Z">
        <w:r w:rsidR="00F812A6">
          <w:rPr>
            <w:iCs/>
          </w:rPr>
          <w:t xml:space="preserve">. </w:t>
        </w:r>
      </w:ins>
    </w:p>
    <w:p w14:paraId="38DB1BC6" w14:textId="77777777" w:rsidR="00863FAF" w:rsidRPr="00863FAF" w:rsidRDefault="00863FAF" w:rsidP="00863FAF">
      <w:pPr>
        <w:spacing w:after="240"/>
        <w:ind w:left="720" w:hanging="720"/>
        <w:rPr>
          <w:iCs/>
        </w:rPr>
      </w:pPr>
      <w:r w:rsidRPr="00863FAF">
        <w:rPr>
          <w:iCs/>
        </w:rPr>
        <w:t>(2)</w:t>
      </w:r>
      <w:r w:rsidRPr="00863FAF">
        <w:rPr>
          <w:iCs/>
        </w:rPr>
        <w:tab/>
        <w:t xml:space="preserve">The results of the Security Screening Study will provide an indication of the level at which the proposed generator can expect to operate simultaneously with other known generators in the area before significant transmission additions or enhancements may be required.  </w:t>
      </w:r>
      <w:proofErr w:type="gramStart"/>
      <w:r w:rsidRPr="00863FAF">
        <w:rPr>
          <w:iCs/>
        </w:rPr>
        <w:t>During the course of</w:t>
      </w:r>
      <w:proofErr w:type="gramEnd"/>
      <w:r w:rsidRPr="00863FAF">
        <w:rPr>
          <w:iCs/>
        </w:rPr>
        <w:t xml:space="preserve"> the Security Screening Study, ERCOT may consult with the affected Transmission Service Provider(s) (TSP(s)), if needed, to identify the most efficient means of providing transmission service.</w:t>
      </w:r>
    </w:p>
    <w:p w14:paraId="48C5421D" w14:textId="77777777" w:rsidR="00863FAF" w:rsidRPr="00863FAF" w:rsidRDefault="00863FAF" w:rsidP="00863FAF">
      <w:pPr>
        <w:spacing w:after="240"/>
        <w:ind w:left="720" w:hanging="720"/>
        <w:rPr>
          <w:iCs/>
        </w:rPr>
      </w:pPr>
      <w:r w:rsidRPr="00863FAF">
        <w:rPr>
          <w:iCs/>
        </w:rPr>
        <w:t>(3)</w:t>
      </w:r>
      <w:r w:rsidRPr="00863FAF">
        <w:rPr>
          <w:iCs/>
        </w:rPr>
        <w:tab/>
        <w:t xml:space="preserve">During the Security Screening Study phase of the GIM process, and in accordance with the Protocols, all data, documents, and other information required by ERCOT from an IE related to a request for interconnection are considered Protected Information pursuant to Protocol Section 1.3.1.1, Items Considered Protected Information, to the extent that such information is not otherwise publicly available.  Accordingly, ERCOT shall not publicly release </w:t>
      </w:r>
      <w:proofErr w:type="gramStart"/>
      <w:r w:rsidRPr="00863FAF">
        <w:rPr>
          <w:iCs/>
        </w:rPr>
        <w:t>any of the</w:t>
      </w:r>
      <w:proofErr w:type="gramEnd"/>
      <w:r w:rsidRPr="00863FAF">
        <w:rPr>
          <w:iCs/>
        </w:rPr>
        <w:t xml:space="preserve"> protected data, documents, or other information during the Security Screening Study phase except to </w:t>
      </w:r>
      <w:proofErr w:type="spellStart"/>
      <w:r w:rsidRPr="00863FAF">
        <w:rPr>
          <w:iCs/>
        </w:rPr>
        <w:t>TSPs.</w:t>
      </w:r>
      <w:proofErr w:type="spellEnd"/>
      <w:r w:rsidRPr="00863FAF">
        <w:rPr>
          <w:iCs/>
        </w:rPr>
        <w:t xml:space="preserve">  Information about interconnection requests in the Security Screening Study phase will only be released publicly in aggregated amounts.</w:t>
      </w:r>
    </w:p>
    <w:p w14:paraId="52861B71" w14:textId="2BF28179" w:rsidR="00863FAF" w:rsidRPr="00863FAF" w:rsidRDefault="00863FAF" w:rsidP="00863FAF">
      <w:pPr>
        <w:spacing w:after="240"/>
        <w:ind w:left="720" w:hanging="720"/>
        <w:rPr>
          <w:iCs/>
        </w:rPr>
      </w:pPr>
      <w:r w:rsidRPr="00863FAF">
        <w:rPr>
          <w:iCs/>
        </w:rPr>
        <w:t>(4)</w:t>
      </w:r>
      <w:r w:rsidRPr="00863FAF">
        <w:rPr>
          <w:iCs/>
        </w:rPr>
        <w:tab/>
        <w:t xml:space="preserve">Upon completion of the Security Screening Study, ERCOT will present the IE with a preliminary report that will inform the IE about the suitability of the proposed Point of Interconnection (POI) for the proposed MW amount.  This report does not imply any commitment by ERCOT or any TSP to recommend or construct transmission additions or enhancements.  </w:t>
      </w:r>
      <w:r w:rsidRPr="00863FAF">
        <w:rPr>
          <w:iCs/>
          <w:szCs w:val="20"/>
        </w:rPr>
        <w:t>The report will also contain a description of the SSR assessment performed as part of the Security Screening Study and any conclusions resulting from the SSR assessment</w:t>
      </w:r>
      <w:r w:rsidR="00200687" w:rsidRPr="0041581F">
        <w:t xml:space="preserve">, including the number of identified Credible Single Contingencies that would cause a generator to become radial to a series capacitor and ERCOT’s determination of whether it meets the requirements of paragraph (1) of Section 5.2.10, </w:t>
      </w:r>
      <w:proofErr w:type="spellStart"/>
      <w:r w:rsidR="00200687" w:rsidRPr="0041581F">
        <w:t>Subsynchronous</w:t>
      </w:r>
      <w:proofErr w:type="spellEnd"/>
      <w:r w:rsidR="00200687" w:rsidRPr="0041581F">
        <w:t xml:space="preserve"> Oscillation (SSO) Risk Reduction</w:t>
      </w:r>
      <w:r w:rsidRPr="00863FAF">
        <w:rPr>
          <w:iCs/>
          <w:szCs w:val="20"/>
        </w:rPr>
        <w:t>.</w:t>
      </w:r>
    </w:p>
    <w:p w14:paraId="7DD78DC5" w14:textId="77777777" w:rsidR="00863FAF" w:rsidRPr="00863FAF" w:rsidRDefault="00863FAF" w:rsidP="00863FAF">
      <w:pPr>
        <w:spacing w:after="240"/>
        <w:ind w:left="720" w:hanging="720"/>
        <w:rPr>
          <w:iCs/>
          <w:szCs w:val="20"/>
        </w:rPr>
      </w:pPr>
      <w:r w:rsidRPr="00863FAF">
        <w:rPr>
          <w:iCs/>
        </w:rPr>
        <w:t>(5)</w:t>
      </w:r>
      <w:r w:rsidRPr="00863FAF">
        <w:rPr>
          <w:iCs/>
        </w:rPr>
        <w:tab/>
        <w:t>Within 180 days of the date ERCOT notifies the IE of the Security Screening Study results, the IE must notify ERCOT, via the online Resource Integration and Ongoing Operations (RIOO) system, of its desire to pursue an FIS, otherwise ERCOT shall consider the GIM withdrawn by the IE.  ERCOT will begin initiation and coordination of the FIS only after receiving this Notification and all required items from the IE for the FIS application to be approved.  TSPs will receive a RIOO system automated email when ERCOT determines the FIS application is complete.</w:t>
      </w:r>
      <w:r w:rsidRPr="00863FAF">
        <w:rPr>
          <w:iCs/>
          <w:szCs w:val="20"/>
        </w:rPr>
        <w:t xml:space="preserve"> </w:t>
      </w:r>
    </w:p>
    <w:p w14:paraId="5166C8F5" w14:textId="77777777" w:rsidR="00863FAF" w:rsidRPr="00863FAF" w:rsidRDefault="00863FAF" w:rsidP="00863FAF">
      <w:pPr>
        <w:spacing w:after="240"/>
        <w:ind w:left="720" w:hanging="720"/>
        <w:rPr>
          <w:iCs/>
        </w:rPr>
      </w:pPr>
      <w:r w:rsidRPr="00863FAF">
        <w:rPr>
          <w:iCs/>
        </w:rPr>
        <w:t>(6)</w:t>
      </w:r>
      <w:r w:rsidRPr="00863FAF">
        <w:rPr>
          <w:iCs/>
        </w:rPr>
        <w:tab/>
        <w:t>After the expiration of the 180-day period, an IE must submit a new GIM for a Security Screening Study and must again pay the appropriate fee.  The IE will also be required to submit any updates or changes in the project’s data to ERCOT.</w:t>
      </w:r>
    </w:p>
    <w:p w14:paraId="6F384BB9" w14:textId="77777777" w:rsidR="00863FAF" w:rsidRPr="00200687" w:rsidRDefault="00863FAF" w:rsidP="00863FAF">
      <w:pPr>
        <w:spacing w:after="240"/>
        <w:ind w:left="720" w:hanging="720"/>
        <w:rPr>
          <w:iCs/>
        </w:rPr>
      </w:pPr>
      <w:r w:rsidRPr="00863FAF">
        <w:rPr>
          <w:iCs/>
        </w:rPr>
        <w:t>(7)</w:t>
      </w:r>
      <w:r w:rsidRPr="00863FAF">
        <w:rPr>
          <w:iCs/>
        </w:rPr>
        <w:tab/>
        <w:t xml:space="preserve">For any interconnection request that proposes either a large generator that would be interconnected at distribution voltage or a qualifying modification to a large generator that is interconnected at distribution voltage, ERCOT will not initiate a Security </w:t>
      </w:r>
      <w:r w:rsidRPr="00863FAF">
        <w:rPr>
          <w:iCs/>
        </w:rPr>
        <w:lastRenderedPageBreak/>
        <w:t>Screening Study or propose any FIS kickoff meeting until the IE first provides written confirmation from the affected Distribution Service Provider (DSP) stating that the DSP has evaluated the proposed project, determined that the interconnection of the generator at distribution voltage is electrically feasible, and identified the necessary upgrades to accommodate the proposed interconnection.  In conducting a Security Screening Study for such an interconnection request, ERCOT shall evaluate only the transmission-level impacts, if any, of the proposed generator, and the affected DSP shall provide ERCOT any information concerning the DSP’s facilities or the proposed generator intercon</w:t>
      </w:r>
      <w:r w:rsidRPr="00200687">
        <w:rPr>
          <w:iCs/>
        </w:rPr>
        <w:t>nection as may be requested by ERCOT for the purpose of completing the Security Screening Study.</w:t>
      </w:r>
    </w:p>
    <w:p w14:paraId="5DBDE78D" w14:textId="77777777" w:rsidR="00863FAF" w:rsidRPr="00200687" w:rsidRDefault="00863FAF" w:rsidP="00863FAF">
      <w:pPr>
        <w:keepNext/>
        <w:tabs>
          <w:tab w:val="left" w:pos="1080"/>
        </w:tabs>
        <w:spacing w:before="240" w:after="240"/>
        <w:ind w:left="1080" w:hanging="1080"/>
        <w:outlineLvl w:val="2"/>
        <w:rPr>
          <w:b/>
          <w:bCs/>
          <w:i/>
          <w:szCs w:val="20"/>
        </w:rPr>
      </w:pPr>
      <w:bookmarkStart w:id="78" w:name="_Toc194047581"/>
      <w:bookmarkStart w:id="79" w:name="_Toc181432019"/>
      <w:bookmarkStart w:id="80" w:name="_Toc221086128"/>
      <w:bookmarkStart w:id="81" w:name="_Toc257809869"/>
      <w:bookmarkStart w:id="82" w:name="_Toc307384176"/>
      <w:bookmarkStart w:id="83" w:name="_Toc532803572"/>
      <w:bookmarkEnd w:id="66"/>
      <w:bookmarkEnd w:id="67"/>
      <w:bookmarkEnd w:id="68"/>
      <w:bookmarkEnd w:id="69"/>
      <w:bookmarkEnd w:id="70"/>
      <w:commentRangeStart w:id="84"/>
      <w:r w:rsidRPr="00200687">
        <w:rPr>
          <w:b/>
          <w:bCs/>
          <w:i/>
        </w:rPr>
        <w:t>5.3.2</w:t>
      </w:r>
      <w:commentRangeEnd w:id="84"/>
      <w:r w:rsidR="00786C7E">
        <w:rPr>
          <w:rStyle w:val="CommentReference"/>
        </w:rPr>
        <w:commentReference w:id="84"/>
      </w:r>
      <w:r w:rsidRPr="00200687">
        <w:rPr>
          <w:b/>
          <w:bCs/>
          <w:i/>
        </w:rPr>
        <w:tab/>
        <w:t>Full Interconnection Study</w:t>
      </w:r>
      <w:bookmarkEnd w:id="78"/>
    </w:p>
    <w:p w14:paraId="5968E310" w14:textId="1C2DA340" w:rsidR="00863FAF" w:rsidRPr="00863FAF" w:rsidRDefault="00863FAF" w:rsidP="00863FAF">
      <w:pPr>
        <w:spacing w:after="240"/>
        <w:ind w:left="720" w:hanging="720"/>
        <w:rPr>
          <w:iCs/>
        </w:rPr>
      </w:pPr>
      <w:r w:rsidRPr="00200687">
        <w:rPr>
          <w:iCs/>
        </w:rPr>
        <w:t>(1)</w:t>
      </w:r>
      <w:r w:rsidRPr="00200687">
        <w:rPr>
          <w:iCs/>
        </w:rPr>
        <w:tab/>
        <w:t>An FIS consists of the set of steady-state, stability, short-circuit, facility, and/or other relevant studies that are necessary to determine the reliability impact of a large generator on affected Tran</w:t>
      </w:r>
      <w:r w:rsidRPr="00863FAF">
        <w:rPr>
          <w:iCs/>
        </w:rPr>
        <w:t>smission Facilities and identify the Transmission Facilities that are needed to reliably interconnect the new or modified generator to the ERCOT System.  The FIS is not intended to determine the deliverability of power from the proposed Generation Resource</w:t>
      </w:r>
      <w:r w:rsidR="00200687">
        <w:rPr>
          <w:iCs/>
        </w:rPr>
        <w:t xml:space="preserve"> or ESR</w:t>
      </w:r>
      <w:r w:rsidRPr="00863FAF">
        <w:rPr>
          <w:iCs/>
        </w:rPr>
        <w:t xml:space="preserve"> to market or to ensure that the proposed Generation Resource</w:t>
      </w:r>
      <w:r w:rsidR="00200687">
        <w:rPr>
          <w:iCs/>
        </w:rPr>
        <w:t xml:space="preserve"> or ESR</w:t>
      </w:r>
      <w:r w:rsidRPr="00863FAF">
        <w:rPr>
          <w:iCs/>
        </w:rPr>
        <w:t xml:space="preserve"> does not experience any congestion-related curtailment.</w:t>
      </w:r>
    </w:p>
    <w:p w14:paraId="1466EB01" w14:textId="77777777" w:rsidR="00863FAF" w:rsidRPr="00863FAF" w:rsidRDefault="00863FAF" w:rsidP="00863FAF">
      <w:pPr>
        <w:spacing w:before="240" w:after="240"/>
        <w:ind w:left="720" w:hanging="720"/>
        <w:rPr>
          <w:iCs/>
        </w:rPr>
      </w:pPr>
      <w:r w:rsidRPr="00863FAF">
        <w:rPr>
          <w:iCs/>
        </w:rPr>
        <w:t>(2)</w:t>
      </w:r>
      <w:r w:rsidRPr="00863FAF">
        <w:rPr>
          <w:iCs/>
        </w:rPr>
        <w:tab/>
        <w:t xml:space="preserve">For an interconnection request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4B523D8F" w14:textId="77777777" w:rsidR="00863FAF" w:rsidRPr="00863FAF" w:rsidRDefault="00863FAF" w:rsidP="00863FAF">
      <w:pPr>
        <w:spacing w:after="240"/>
        <w:ind w:left="720" w:hanging="720"/>
        <w:rPr>
          <w:iCs/>
        </w:rPr>
      </w:pPr>
      <w:r w:rsidRPr="00863FAF">
        <w:rPr>
          <w:iCs/>
        </w:rPr>
        <w:t>(3)</w:t>
      </w:r>
      <w:r w:rsidRPr="00863FAF">
        <w:rPr>
          <w:iCs/>
        </w:rPr>
        <w:tab/>
        <w:t>To initiate an FIS, the IE must submit each of the following via the online RIOO system:</w:t>
      </w:r>
    </w:p>
    <w:p w14:paraId="2D1079A2" w14:textId="77777777" w:rsidR="00863FAF" w:rsidRPr="00863FAF" w:rsidRDefault="00863FAF" w:rsidP="00863FAF">
      <w:pPr>
        <w:spacing w:after="240"/>
        <w:ind w:left="1440" w:hanging="720"/>
        <w:rPr>
          <w:iCs/>
        </w:rPr>
      </w:pPr>
      <w:r w:rsidRPr="00863FAF">
        <w:rPr>
          <w:iCs/>
        </w:rPr>
        <w:t>(a)</w:t>
      </w:r>
      <w:r w:rsidRPr="00863FAF">
        <w:rPr>
          <w:iCs/>
        </w:rPr>
        <w:tab/>
        <w:t>A request to proceed with the FIS via the online RIOO system;</w:t>
      </w:r>
    </w:p>
    <w:p w14:paraId="6C16F7CB" w14:textId="399F668D" w:rsidR="00863FAF" w:rsidRDefault="00863FAF" w:rsidP="00863FAF">
      <w:pPr>
        <w:spacing w:after="240"/>
        <w:ind w:left="1440" w:hanging="720"/>
        <w:rPr>
          <w:iCs/>
          <w:szCs w:val="20"/>
        </w:rPr>
      </w:pPr>
      <w:r w:rsidRPr="00863FAF">
        <w:rPr>
          <w:iCs/>
        </w:rPr>
        <w:t>(b)</w:t>
      </w:r>
      <w:r w:rsidRPr="00863FAF">
        <w:rPr>
          <w:iCs/>
        </w:rPr>
        <w:tab/>
        <w:t xml:space="preserve">Complete Resource Registration data in the format prescribed by ERCOT with applicable information required for interconnection studies identified in the Resource Registration Glossary for the applicable Resource type. </w:t>
      </w:r>
      <w:ins w:id="85" w:author="ERCOT" w:date="2025-11-07T08:11:00Z" w16du:dateUtc="2025-11-07T14:11:00Z">
        <w:r w:rsidR="007932C0">
          <w:rPr>
            <w:iCs/>
            <w:szCs w:val="20"/>
          </w:rPr>
          <w:t xml:space="preserve">Resource Registration data for NSTGs is prescribed in Protocol Section 3.8.9, Interconnection of a Non-Settled Generator. </w:t>
        </w:r>
      </w:ins>
      <w:r w:rsidRPr="00863FAF">
        <w:rPr>
          <w:iCs/>
        </w:rPr>
        <w:t xml:space="preserve">This information includes, among other things, the appropriate dynamic model for the proposed 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863FAF">
        <w:rPr>
          <w:iCs/>
          <w:szCs w:val="20"/>
        </w:rPr>
        <w:t xml:space="preserve">If no compatible model exists, the IE shall work with a consultant or software vendor to </w:t>
      </w:r>
      <w:r w:rsidRPr="00863FAF">
        <w:rPr>
          <w:iCs/>
          <w:szCs w:val="20"/>
        </w:rPr>
        <w:lastRenderedPageBreak/>
        <w:t>develop and supply accurate/appropriate models along with other associated data.  These models shall be incorporated into the standard model libraries of all software packages;</w:t>
      </w:r>
    </w:p>
    <w:p w14:paraId="482D0C93" w14:textId="0160DD78" w:rsidR="00863FAF" w:rsidRPr="00863FAF" w:rsidRDefault="00863FAF" w:rsidP="00863FAF">
      <w:pPr>
        <w:spacing w:after="240"/>
        <w:ind w:left="1440" w:hanging="720"/>
        <w:rPr>
          <w:iCs/>
        </w:rPr>
      </w:pPr>
      <w:r w:rsidRPr="00863FAF">
        <w:rPr>
          <w:iCs/>
        </w:rPr>
        <w:t>(c)</w:t>
      </w:r>
      <w:r w:rsidRPr="00863FAF">
        <w:rPr>
          <w:iCs/>
        </w:rPr>
        <w:tab/>
        <w:t xml:space="preserve">An FIS Application Fee as described in the ERCOT Fee Schedule in the ERCOT Nodal Protocols, with the MW amount determined based on: </w:t>
      </w:r>
    </w:p>
    <w:p w14:paraId="0348378D" w14:textId="77777777" w:rsidR="00863FAF" w:rsidRPr="00863FAF" w:rsidRDefault="00863FAF" w:rsidP="00863FAF">
      <w:pPr>
        <w:spacing w:after="240"/>
        <w:ind w:left="2160" w:hanging="720"/>
        <w:rPr>
          <w:iCs/>
        </w:rPr>
      </w:pPr>
      <w:r w:rsidRPr="00863FAF">
        <w:rPr>
          <w:iCs/>
        </w:rPr>
        <w:t>(i)</w:t>
      </w:r>
      <w:r w:rsidRPr="00863FAF">
        <w:rPr>
          <w:iCs/>
        </w:rPr>
        <w:tab/>
        <w:t>The MW of additional installed capacity for GIMs not meeting paragraph (1)(c)(ii) of Section 5.2.1, Applicability; or</w:t>
      </w:r>
    </w:p>
    <w:p w14:paraId="0487CF07" w14:textId="77777777" w:rsidR="00863FAF" w:rsidRPr="00863FAF" w:rsidRDefault="00863FAF" w:rsidP="00863FAF">
      <w:pPr>
        <w:spacing w:after="240"/>
        <w:ind w:left="2160" w:hanging="720"/>
        <w:rPr>
          <w:iCs/>
        </w:rPr>
      </w:pPr>
      <w:r w:rsidRPr="00863FAF">
        <w:rPr>
          <w:iCs/>
        </w:rPr>
        <w:t>(ii)</w:t>
      </w:r>
      <w:r w:rsidRPr="00863FAF">
        <w:rPr>
          <w:iCs/>
        </w:rPr>
        <w:tab/>
        <w:t xml:space="preserve">Total MW capacity for GIMs meeting paragraph (1)(c)(ii) of Section 5.2.1; </w:t>
      </w:r>
    </w:p>
    <w:p w14:paraId="691DF8DD" w14:textId="77777777" w:rsidR="00863FAF" w:rsidRPr="00863FAF" w:rsidRDefault="00863FAF" w:rsidP="00863FAF">
      <w:pPr>
        <w:spacing w:after="240"/>
        <w:ind w:left="1440" w:hanging="720"/>
        <w:rPr>
          <w:iCs/>
        </w:rPr>
      </w:pPr>
      <w:proofErr w:type="gramStart"/>
      <w:r w:rsidRPr="00863FAF">
        <w:rPr>
          <w:iCs/>
        </w:rPr>
        <w:t>(d)</w:t>
      </w:r>
      <w:r w:rsidRPr="00863FAF">
        <w:rPr>
          <w:iCs/>
        </w:rPr>
        <w:tab/>
        <w:t>Proof</w:t>
      </w:r>
      <w:proofErr w:type="gramEnd"/>
      <w:r w:rsidRPr="00863FAF">
        <w:rPr>
          <w:iCs/>
        </w:rPr>
        <w:t xml:space="preserve"> of site control as described in Section 5.3.2.1, Proof of Site Control; and</w:t>
      </w:r>
    </w:p>
    <w:p w14:paraId="3DE12565" w14:textId="6B962C2D" w:rsidR="00863FAF" w:rsidRPr="00863FAF" w:rsidRDefault="00863FAF" w:rsidP="00863FAF">
      <w:pPr>
        <w:spacing w:after="240"/>
        <w:ind w:left="1440" w:hanging="720"/>
        <w:rPr>
          <w:iCs/>
        </w:rPr>
      </w:pPr>
      <w:r w:rsidRPr="00863FAF">
        <w:rPr>
          <w:iCs/>
        </w:rPr>
        <w:t>(</w:t>
      </w:r>
      <w:r w:rsidRPr="00702D46">
        <w:rPr>
          <w:iCs/>
        </w:rPr>
        <w:t>e</w:t>
      </w:r>
      <w:r w:rsidRPr="00E02B5D">
        <w:rPr>
          <w:iCs/>
        </w:rPr>
        <w:t>)</w:t>
      </w:r>
      <w:r w:rsidRPr="00E02B5D">
        <w:rPr>
          <w:iCs/>
        </w:rPr>
        <w:tab/>
        <w:t>A declaration in Section 8, Attachment C, Declaration of Department of Defense Notification, certifying that:</w:t>
      </w:r>
      <w:r w:rsidRPr="00863FAF">
        <w:rPr>
          <w:iCs/>
        </w:rPr>
        <w:t xml:space="preserve">  </w:t>
      </w:r>
    </w:p>
    <w:p w14:paraId="01646C8F" w14:textId="685A97EE" w:rsidR="00863FAF" w:rsidRPr="00863FAF" w:rsidRDefault="00863FAF" w:rsidP="00863FAF">
      <w:pPr>
        <w:tabs>
          <w:tab w:val="left" w:pos="720"/>
        </w:tabs>
        <w:spacing w:after="240"/>
        <w:ind w:left="2160" w:hanging="720"/>
        <w:rPr>
          <w:iCs/>
        </w:rPr>
      </w:pPr>
      <w:r w:rsidRPr="00863FAF">
        <w:rPr>
          <w:iCs/>
        </w:rPr>
        <w:t>(i)</w:t>
      </w:r>
      <w:r w:rsidRPr="00863FAF">
        <w:rPr>
          <w:iCs/>
        </w:rPr>
        <w:tab/>
        <w:t xml:space="preserve">The IE has notified the Department of Defense (DOD) Siting Clearinghouse of the proposed Generation Resource </w:t>
      </w:r>
      <w:r w:rsidR="00200687">
        <w:rPr>
          <w:iCs/>
        </w:rPr>
        <w:t xml:space="preserve">or ESR </w:t>
      </w:r>
      <w:r w:rsidRPr="00863FAF">
        <w:rPr>
          <w:iCs/>
        </w:rPr>
        <w:t xml:space="preserve">and requested an informal or formal review as described in 32 C.F.R. § 211.1; or </w:t>
      </w:r>
    </w:p>
    <w:p w14:paraId="04A56DC3" w14:textId="4A4E2B3B" w:rsidR="00863FAF" w:rsidRDefault="00863FAF" w:rsidP="00863FAF">
      <w:pPr>
        <w:tabs>
          <w:tab w:val="left" w:pos="720"/>
        </w:tabs>
        <w:spacing w:after="240"/>
        <w:ind w:left="2160" w:hanging="720"/>
        <w:rPr>
          <w:iCs/>
        </w:rPr>
      </w:pPr>
      <w:r w:rsidRPr="00863FAF">
        <w:rPr>
          <w:iCs/>
        </w:rPr>
        <w:t>(ii)</w:t>
      </w:r>
      <w:r w:rsidRPr="00863FAF">
        <w:rPr>
          <w:iCs/>
        </w:rPr>
        <w:tab/>
        <w:t>The IE’s proposed Generation Resource</w:t>
      </w:r>
      <w:r w:rsidR="00200687">
        <w:rPr>
          <w:iCs/>
        </w:rPr>
        <w:t xml:space="preserve"> or ESR</w:t>
      </w:r>
      <w:r w:rsidRPr="00863FAF">
        <w:rPr>
          <w:iCs/>
        </w:rPr>
        <w:t xml:space="preserve"> is not required to provide notice to the DOD and Federal Aviation Administration (FAA) because the project does not meet the criteria requiring notice to the FAA under 14 C.F.R. § 77.9.</w:t>
      </w:r>
    </w:p>
    <w:p w14:paraId="692E8838" w14:textId="77777777" w:rsidR="003814B2" w:rsidRDefault="003814B2" w:rsidP="00200687">
      <w:pPr>
        <w:spacing w:after="240"/>
        <w:ind w:left="1440" w:hanging="720"/>
        <w:rPr>
          <w:ins w:id="86" w:author="ERCOT" w:date="2025-12-03T10:42:00Z" w16du:dateUtc="2025-12-03T16:42:00Z"/>
          <w:iCs/>
        </w:rPr>
      </w:pPr>
      <w:ins w:id="87" w:author="ERCOT" w:date="2025-12-03T10:42:00Z" w16du:dateUtc="2025-12-03T16:42:00Z">
        <w:r>
          <w:rPr>
            <w:iCs/>
          </w:rPr>
          <w:t>(f)</w:t>
        </w:r>
        <w:r>
          <w:rPr>
            <w:iCs/>
          </w:rPr>
          <w:tab/>
        </w:r>
        <w:r w:rsidRPr="00EE5928">
          <w:rPr>
            <w:iCs/>
          </w:rPr>
          <w:t>The requirement</w:t>
        </w:r>
        <w:r>
          <w:rPr>
            <w:iCs/>
          </w:rPr>
          <w:t>s</w:t>
        </w:r>
        <w:r w:rsidRPr="00EE5928">
          <w:rPr>
            <w:iCs/>
          </w:rPr>
          <w:t xml:space="preserve"> in </w:t>
        </w:r>
        <w:r>
          <w:rPr>
            <w:iCs/>
          </w:rPr>
          <w:t>paragraphs</w:t>
        </w:r>
        <w:r w:rsidRPr="00EE5928">
          <w:rPr>
            <w:iCs/>
          </w:rPr>
          <w:t xml:space="preserve"> (</w:t>
        </w:r>
        <w:r>
          <w:rPr>
            <w:iCs/>
          </w:rPr>
          <w:t>d</w:t>
        </w:r>
        <w:r w:rsidRPr="00EE5928">
          <w:rPr>
            <w:iCs/>
          </w:rPr>
          <w:t xml:space="preserve">) </w:t>
        </w:r>
        <w:r>
          <w:rPr>
            <w:iCs/>
          </w:rPr>
          <w:t>and</w:t>
        </w:r>
        <w:r>
          <w:t xml:space="preserve"> (e) above </w:t>
        </w:r>
        <w:r>
          <w:rPr>
            <w:iCs/>
          </w:rPr>
          <w:t>do not apply to NSTGs.</w:t>
        </w:r>
      </w:ins>
    </w:p>
    <w:p w14:paraId="033D484F" w14:textId="19B25333" w:rsidR="00863FAF" w:rsidRPr="00863FAF" w:rsidRDefault="00863FAF" w:rsidP="003814B2">
      <w:pPr>
        <w:spacing w:after="240"/>
        <w:ind w:left="720" w:hanging="720"/>
        <w:rPr>
          <w:iCs/>
        </w:rPr>
      </w:pPr>
      <w:r w:rsidRPr="00863FAF">
        <w:rPr>
          <w:iCs/>
        </w:rPr>
        <w:t>(4)</w:t>
      </w:r>
      <w:r w:rsidRPr="00863FAF">
        <w:rPr>
          <w:iCs/>
        </w:rPr>
        <w:tab/>
        <w:t xml:space="preserve">The IE can request an FIS for an active project before completion of the Security Screening Study or at any other time after ERCOT deems the initial GIM application complete, but must comply with the timeline set forth in paragraph (5) of Section 5.3.1, Security Screening Study.  Requesting both studies at the same time may shorten the overall time to complete the GIM process due to </w:t>
      </w:r>
      <w:proofErr w:type="gramStart"/>
      <w:r w:rsidRPr="00863FAF">
        <w:rPr>
          <w:iCs/>
        </w:rPr>
        <w:t>overlap</w:t>
      </w:r>
      <w:proofErr w:type="gramEnd"/>
      <w:r w:rsidRPr="00863FAF">
        <w:rPr>
          <w:iCs/>
        </w:rPr>
        <w:t xml:space="preserve"> of work on both studies.</w:t>
      </w:r>
    </w:p>
    <w:p w14:paraId="610BB8D8" w14:textId="77777777" w:rsidR="00863FAF" w:rsidRPr="00863FAF" w:rsidRDefault="00863FAF" w:rsidP="00863FAF">
      <w:pPr>
        <w:spacing w:after="240"/>
        <w:ind w:left="720" w:hanging="720"/>
        <w:rPr>
          <w:iCs/>
        </w:rPr>
      </w:pPr>
      <w:r w:rsidRPr="00863FAF">
        <w:rPr>
          <w:iCs/>
        </w:rPr>
        <w:t>(5)</w:t>
      </w:r>
      <w:r w:rsidRPr="00863FAF">
        <w:rPr>
          <w:iCs/>
        </w:rPr>
        <w:tab/>
        <w:t>Payment of the ERCOT FIS Application Fee does not affect the IE’s independent responsibility to pay for FIS studies conducted by the TSP or for any DSP studies.</w:t>
      </w:r>
    </w:p>
    <w:p w14:paraId="19BF0E84" w14:textId="77777777" w:rsidR="00863FAF" w:rsidRPr="00863FAF" w:rsidRDefault="00863FAF" w:rsidP="00863FAF">
      <w:pPr>
        <w:spacing w:after="240"/>
        <w:ind w:left="720" w:hanging="720"/>
      </w:pPr>
      <w:r w:rsidRPr="00863FAF">
        <w:t>(6)</w:t>
      </w:r>
      <w:r w:rsidRPr="00863FAF">
        <w:tab/>
        <w:t xml:space="preserve">ERCOT shall manage a confidential email list (Transmission Owner Generation Interconnection) to facilitate communication of confidential GIM-related information among TSP(s) and ERCOT.  Membership </w:t>
      </w:r>
      <w:proofErr w:type="gramStart"/>
      <w:r w:rsidRPr="00863FAF">
        <w:t>to</w:t>
      </w:r>
      <w:proofErr w:type="gramEnd"/>
      <w:r w:rsidRPr="00863FAF">
        <w:t xml:space="preserve"> this email list will be limited to ERCOT and appropriate TSP personnel. </w:t>
      </w:r>
    </w:p>
    <w:p w14:paraId="519C927A" w14:textId="77777777" w:rsidR="00863FAF" w:rsidRPr="00863FAF" w:rsidRDefault="00863FAF" w:rsidP="00863FAF">
      <w:pPr>
        <w:spacing w:after="240"/>
        <w:ind w:left="720" w:hanging="720"/>
      </w:pPr>
      <w:r w:rsidRPr="00863FAF">
        <w:t xml:space="preserve">(7)       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 of submission of the FIS request, the FIS will be considered to have not been requested for the purpose of meeting paragraph (5) of </w:t>
      </w:r>
      <w:r w:rsidRPr="00863FAF">
        <w:lastRenderedPageBreak/>
        <w:t>Section 5.3.1.  If the 180-day limit specified in paragraph (5) of Section 5.3.1 has expired, the GIM will be cancelled immediately.  If the 180-day limit has not expired and the deficiency is not resolved before the 180-day limit, the GIM will be cancelled upon expiration of the 180-day limit.</w:t>
      </w:r>
    </w:p>
    <w:p w14:paraId="7EAC38D2" w14:textId="77777777" w:rsidR="00863FAF" w:rsidRPr="00863FAF" w:rsidRDefault="00863FAF" w:rsidP="00863FAF">
      <w:pPr>
        <w:keepNext/>
        <w:widowControl w:val="0"/>
        <w:tabs>
          <w:tab w:val="left" w:pos="1296"/>
        </w:tabs>
        <w:spacing w:before="240" w:after="240"/>
        <w:outlineLvl w:val="3"/>
        <w:rPr>
          <w:b/>
          <w:bCs/>
          <w:snapToGrid w:val="0"/>
        </w:rPr>
      </w:pPr>
      <w:bookmarkStart w:id="88" w:name="_Toc194047582"/>
      <w:bookmarkEnd w:id="79"/>
      <w:bookmarkEnd w:id="80"/>
      <w:bookmarkEnd w:id="81"/>
      <w:bookmarkEnd w:id="82"/>
      <w:bookmarkEnd w:id="83"/>
      <w:r w:rsidRPr="00863FAF">
        <w:rPr>
          <w:b/>
          <w:bCs/>
          <w:snapToGrid w:val="0"/>
        </w:rPr>
        <w:t>5.3.2.1</w:t>
      </w:r>
      <w:r w:rsidRPr="00863FAF">
        <w:rPr>
          <w:b/>
          <w:bCs/>
          <w:snapToGrid w:val="0"/>
        </w:rPr>
        <w:tab/>
        <w:t>Proof of Site Control</w:t>
      </w:r>
      <w:bookmarkEnd w:id="88"/>
    </w:p>
    <w:p w14:paraId="300CBCB6" w14:textId="32FCCA7C" w:rsidR="00863FAF" w:rsidRPr="00863FAF" w:rsidRDefault="00863FAF" w:rsidP="00863FAF">
      <w:pPr>
        <w:spacing w:after="240"/>
        <w:ind w:left="720" w:hanging="720"/>
        <w:rPr>
          <w:iCs/>
        </w:rPr>
      </w:pPr>
      <w:r w:rsidRPr="00863FAF">
        <w:rPr>
          <w:iCs/>
        </w:rPr>
        <w:t>(1)</w:t>
      </w:r>
      <w:r w:rsidRPr="00863FAF">
        <w:rPr>
          <w:iCs/>
        </w:rPr>
        <w:tab/>
        <w:t xml:space="preserve">To establish proof of site control for the purposes of paragraph (3)(d) of Section 5.3.2, Full Interconnection Study, the IE </w:t>
      </w:r>
      <w:ins w:id="89" w:author="ERCOT" w:date="2025-11-06T15:53:00Z" w16du:dateUtc="2025-11-06T21:53:00Z">
        <w:r w:rsidR="00061815">
          <w:rPr>
            <w:iCs/>
          </w:rPr>
          <w:t xml:space="preserve">for each interconnecting Generation Resource or Energy Storage Resource (ESR) </w:t>
        </w:r>
      </w:ins>
      <w:r w:rsidRPr="00863FAF">
        <w:rPr>
          <w:iCs/>
        </w:rPr>
        <w:t>must demonstrate through an affiliated company, through a trustee, or directly in its name that:</w:t>
      </w:r>
    </w:p>
    <w:p w14:paraId="73B065A9" w14:textId="77777777" w:rsidR="00863FAF" w:rsidRPr="00863FAF" w:rsidRDefault="00863FAF" w:rsidP="00863FAF">
      <w:pPr>
        <w:spacing w:after="240"/>
        <w:ind w:left="1440" w:hanging="720"/>
        <w:rPr>
          <w:iCs/>
        </w:rPr>
      </w:pPr>
      <w:r w:rsidRPr="00863FAF">
        <w:rPr>
          <w:iCs/>
        </w:rPr>
        <w:t>(a)</w:t>
      </w:r>
      <w:r w:rsidRPr="00863FAF">
        <w:rPr>
          <w:iCs/>
        </w:rPr>
        <w:tab/>
        <w:t>The IE is the owner in fee simple of the real property to be utilized by the facilities for which any new generation interconnection is sought;</w:t>
      </w:r>
    </w:p>
    <w:p w14:paraId="5138F28A" w14:textId="77777777" w:rsidR="00863FAF" w:rsidRPr="00863FAF" w:rsidRDefault="00863FAF" w:rsidP="00863FAF">
      <w:pPr>
        <w:spacing w:after="240"/>
        <w:ind w:left="1440" w:hanging="720"/>
        <w:rPr>
          <w:iCs/>
        </w:rPr>
      </w:pPr>
      <w:r w:rsidRPr="00863FAF">
        <w:rPr>
          <w:iCs/>
        </w:rPr>
        <w:t>(b)</w:t>
      </w:r>
      <w:r w:rsidRPr="00863FAF">
        <w:rPr>
          <w:iCs/>
        </w:rPr>
        <w:tab/>
        <w:t xml:space="preserve">The IE holds a valid written leasehold interest in </w:t>
      </w:r>
      <w:proofErr w:type="gramStart"/>
      <w:r w:rsidRPr="00863FAF">
        <w:rPr>
          <w:iCs/>
        </w:rPr>
        <w:t>the real</w:t>
      </w:r>
      <w:proofErr w:type="gramEnd"/>
      <w:r w:rsidRPr="00863FAF">
        <w:rPr>
          <w:iCs/>
        </w:rPr>
        <w:t xml:space="preserve"> property to be utilized by the facilities for which new generation interconnection is sought;</w:t>
      </w:r>
    </w:p>
    <w:p w14:paraId="10BD7293" w14:textId="77777777" w:rsidR="00863FAF" w:rsidRPr="00863FAF" w:rsidRDefault="00863FAF" w:rsidP="00863FAF">
      <w:pPr>
        <w:spacing w:after="240"/>
        <w:ind w:left="1440" w:hanging="720"/>
        <w:rPr>
          <w:iCs/>
        </w:rPr>
      </w:pPr>
      <w:r w:rsidRPr="00863FAF">
        <w:rPr>
          <w:iCs/>
        </w:rPr>
        <w:t>(c)</w:t>
      </w:r>
      <w:r w:rsidRPr="00863FAF">
        <w:rPr>
          <w:iCs/>
        </w:rPr>
        <w:tab/>
        <w:t>The IE holds a valid written option to purchase or obtain a leasehold interest in the real property to be utilized by the facilities for which new generation interconnection is sought; or</w:t>
      </w:r>
    </w:p>
    <w:p w14:paraId="4EE12E18" w14:textId="77777777" w:rsidR="00863FAF" w:rsidRPr="00863FAF" w:rsidRDefault="00863FAF" w:rsidP="00863FAF">
      <w:pPr>
        <w:spacing w:after="240"/>
        <w:ind w:left="1440" w:hanging="720"/>
        <w:rPr>
          <w:iCs/>
        </w:rPr>
      </w:pPr>
      <w:r w:rsidRPr="00863FAF">
        <w:rPr>
          <w:iCs/>
        </w:rPr>
        <w:t>(d)</w:t>
      </w:r>
      <w:r w:rsidRPr="00863FAF">
        <w:rPr>
          <w:iCs/>
        </w:rPr>
        <w:tab/>
        <w:t xml:space="preserve">The IE holds a duly executed written contract to purchase or obtain a leasehold interest in </w:t>
      </w:r>
      <w:proofErr w:type="gramStart"/>
      <w:r w:rsidRPr="00863FAF">
        <w:rPr>
          <w:iCs/>
        </w:rPr>
        <w:t>the real</w:t>
      </w:r>
      <w:proofErr w:type="gramEnd"/>
      <w:r w:rsidRPr="00863FAF">
        <w:rPr>
          <w:iCs/>
        </w:rPr>
        <w:t xml:space="preserve"> property to be utilized by the facilities for which new generation interconnection is sought.</w:t>
      </w:r>
    </w:p>
    <w:p w14:paraId="2FB22D81" w14:textId="77777777" w:rsidR="00863FAF" w:rsidRPr="00863FAF" w:rsidRDefault="00863FAF" w:rsidP="00863FAF">
      <w:pPr>
        <w:spacing w:after="240"/>
        <w:ind w:left="720" w:hanging="720"/>
        <w:rPr>
          <w:iCs/>
        </w:rPr>
      </w:pPr>
      <w:r w:rsidRPr="00863FAF">
        <w:rPr>
          <w:iCs/>
        </w:rPr>
        <w:t>(2)</w:t>
      </w:r>
      <w:r w:rsidRPr="00863FAF">
        <w:rPr>
          <w:iCs/>
        </w:rPr>
        <w:tab/>
        <w:t>The IE must notify ERCOT of any substantive change in status of the arrangement used to demonstrate site control.</w:t>
      </w:r>
    </w:p>
    <w:p w14:paraId="61887F15" w14:textId="77777777" w:rsidR="00863FAF" w:rsidRPr="003814B2" w:rsidRDefault="00863FAF" w:rsidP="00863FAF">
      <w:pPr>
        <w:spacing w:after="240"/>
        <w:ind w:left="720" w:hanging="720"/>
        <w:rPr>
          <w:iCs/>
        </w:rPr>
      </w:pPr>
      <w:r w:rsidRPr="00863FAF">
        <w:rPr>
          <w:iCs/>
        </w:rPr>
        <w:t>(3)</w:t>
      </w:r>
      <w:r w:rsidRPr="00863FAF">
        <w:rPr>
          <w:iCs/>
        </w:rPr>
        <w:tab/>
        <w:t>If the IE fails to maintain site control at any point before the date the generator is fully constructed, ERCOT will consider the interconnection request withdrawn as of the date of the loss of site control unless the applicant can show within 30 days that it has re-established site control or has established control of a new site that would not result in any material modifi</w:t>
      </w:r>
      <w:r w:rsidRPr="003814B2">
        <w:rPr>
          <w:iCs/>
        </w:rPr>
        <w:t>cation of any interconnection study requested under the current application.</w:t>
      </w:r>
    </w:p>
    <w:p w14:paraId="64F0F2B4" w14:textId="77777777" w:rsidR="00C72355" w:rsidRPr="003814B2" w:rsidRDefault="00C72355" w:rsidP="00C72355">
      <w:pPr>
        <w:pStyle w:val="H3"/>
        <w:rPr>
          <w:szCs w:val="24"/>
        </w:rPr>
      </w:pPr>
      <w:bookmarkStart w:id="90" w:name="_Toc194047586"/>
      <w:r w:rsidRPr="003814B2">
        <w:rPr>
          <w:szCs w:val="24"/>
        </w:rPr>
        <w:t>5.3.2.4.1</w:t>
      </w:r>
      <w:r w:rsidRPr="003814B2">
        <w:rPr>
          <w:szCs w:val="24"/>
        </w:rPr>
        <w:tab/>
        <w:t>Steady-State Analysis</w:t>
      </w:r>
      <w:bookmarkEnd w:id="90"/>
    </w:p>
    <w:p w14:paraId="0A9BDD61" w14:textId="77777777" w:rsidR="00C72355" w:rsidRPr="00360DD6" w:rsidRDefault="00C72355" w:rsidP="00C72355">
      <w:pPr>
        <w:pStyle w:val="BodyTextNumbered"/>
        <w:rPr>
          <w:szCs w:val="24"/>
        </w:rPr>
      </w:pPr>
      <w:r w:rsidRPr="003814B2">
        <w:rPr>
          <w:szCs w:val="24"/>
        </w:rPr>
        <w:t>(1)</w:t>
      </w:r>
      <w:r w:rsidRPr="003814B2">
        <w:rPr>
          <w:szCs w:val="24"/>
        </w:rPr>
        <w:tab/>
        <w:t>The steady-state interconnection study base case shall be created from the most recently approved Steady State Working Group (SSWG) base case.  TSP(s) or ERCOT may remove any future (cu</w:t>
      </w:r>
      <w:r w:rsidRPr="00AF6B57">
        <w:rPr>
          <w:szCs w:val="24"/>
        </w:rPr>
        <w:t>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r w:rsidRPr="00BD3949">
        <w:rPr>
          <w:szCs w:val="24"/>
        </w:rPr>
        <w:t>projects</w:t>
      </w:r>
      <w:r w:rsidRPr="00360DD6">
        <w:rPr>
          <w:szCs w:val="24"/>
        </w:rPr>
        <w:t xml:space="preserve"> in the steady-state interconnection study base case.  ERCOT may request a list of the interconnection requests included in the FIS by the TSP(s).  Modifications to the SSWG base case, necessary to evaluate the study </w:t>
      </w:r>
      <w:r w:rsidRPr="00360DD6">
        <w:rPr>
          <w:szCs w:val="24"/>
        </w:rPr>
        <w:lastRenderedPageBreak/>
        <w:t>results, shall be documented in the FIS but not to the extent that documenting the modifications would reveal Protected Information.</w:t>
      </w:r>
    </w:p>
    <w:p w14:paraId="18887AA1" w14:textId="77777777" w:rsidR="00C72355" w:rsidRDefault="00C72355" w:rsidP="00C72355">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r>
        <w:rPr>
          <w:szCs w:val="24"/>
        </w:rPr>
        <w:t>The study shall identify any system limitations that would prevent the generator from achieving full output.</w:t>
      </w:r>
    </w:p>
    <w:p w14:paraId="46D5224B" w14:textId="6FA2FDFC" w:rsidR="00C72355" w:rsidRDefault="00200687" w:rsidP="00C72355">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w:t>
      </w:r>
      <w:r>
        <w:rPr>
          <w:szCs w:val="24"/>
        </w:rPr>
        <w:t xml:space="preserve">and/or ESRs </w:t>
      </w:r>
      <w:r w:rsidRPr="00AF6B57">
        <w:rPr>
          <w:szCs w:val="24"/>
        </w:rPr>
        <w:t>in proportion to their nominal capacity (i.e., inertial response</w:t>
      </w:r>
      <w:r>
        <w:rPr>
          <w:szCs w:val="24"/>
        </w:rPr>
        <w:t xml:space="preserve"> and primary frequency response</w:t>
      </w:r>
      <w:r w:rsidRPr="00AF6B57">
        <w:rPr>
          <w:szCs w:val="24"/>
        </w:rPr>
        <w:t>)</w:t>
      </w:r>
      <w:r w:rsidRPr="00DF4AA8">
        <w:rPr>
          <w:szCs w:val="24"/>
        </w:rPr>
        <w:t>, and shall consider the</w:t>
      </w:r>
      <w:r w:rsidRPr="00AF6B57">
        <w:rPr>
          <w:szCs w:val="24"/>
        </w:rPr>
        <w:t xml:space="preserve"> generation limit</w:t>
      </w:r>
      <w:r w:rsidRPr="00DF4AA8">
        <w:rPr>
          <w:szCs w:val="24"/>
        </w:rPr>
        <w:t xml:space="preserve"> of each Generation Resource</w:t>
      </w:r>
      <w:r>
        <w:rPr>
          <w:szCs w:val="24"/>
        </w:rPr>
        <w:t xml:space="preserve"> and ESR</w:t>
      </w:r>
      <w:r w:rsidRPr="00AF6B57">
        <w:rPr>
          <w:szCs w:val="24"/>
        </w:rPr>
        <w:t>.</w:t>
      </w:r>
    </w:p>
    <w:p w14:paraId="547E65CA" w14:textId="209FBFD4" w:rsidR="0001556D" w:rsidRDefault="00C72355" w:rsidP="00200687">
      <w:pPr>
        <w:pStyle w:val="BodyTextNumbered"/>
        <w:rPr>
          <w:ins w:id="91" w:author="ERCOT" w:date="2025-11-06T15:54:00Z" w16du:dateUtc="2025-11-06T21:54:00Z"/>
        </w:rPr>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FD6E57">
        <w:rPr>
          <w:szCs w:val="24"/>
        </w:rPr>
        <w:t>Planning</w:t>
      </w:r>
      <w:r w:rsidRPr="00AF6B57">
        <w:t xml:space="preserve">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r>
        <w:t>evaluating</w:t>
      </w:r>
      <w:r w:rsidRPr="00AF6B57">
        <w:t xml:space="preserve"> the validity of the anticipated violations.</w:t>
      </w:r>
    </w:p>
    <w:p w14:paraId="376576F1" w14:textId="1DA79CF3" w:rsidR="0027079D" w:rsidRDefault="0027079D" w:rsidP="009251C2">
      <w:pPr>
        <w:pStyle w:val="BodyTextNumbered"/>
        <w:spacing w:before="240"/>
      </w:pPr>
      <w:ins w:id="92" w:author="ERCOT" w:date="2025-11-06T15:54:00Z" w16du:dateUtc="2025-11-06T21:54:00Z">
        <w:r w:rsidRPr="00DF4AA8">
          <w:t>(</w:t>
        </w:r>
        <w:r>
          <w:t>5</w:t>
        </w:r>
        <w:r w:rsidRPr="00DF4AA8">
          <w:t>)</w:t>
        </w:r>
      </w:ins>
      <w:ins w:id="93" w:author="ERCOT" w:date="2025-11-10T15:26:00Z">
        <w:r w:rsidR="7A885732">
          <w:t xml:space="preserve">       </w:t>
        </w:r>
      </w:ins>
      <w:ins w:id="94" w:author="ERCOT" w:date="2025-11-06T15:54:00Z" w16du:dateUtc="2025-11-06T21:54:00Z">
        <w:r w:rsidRPr="00DF4AA8">
          <w:tab/>
        </w:r>
      </w:ins>
      <w:ins w:id="95" w:author="ERCOT" w:date="2025-11-06T15:56:00Z" w16du:dateUtc="2025-11-06T21:56:00Z">
        <w:r w:rsidR="005B305D">
          <w:t xml:space="preserve">Any NSTG </w:t>
        </w:r>
        <w:r w:rsidR="000E5C10">
          <w:t xml:space="preserve">that </w:t>
        </w:r>
      </w:ins>
      <w:ins w:id="96" w:author="ERCOT" w:date="2025-11-06T16:07:00Z" w16du:dateUtc="2025-11-06T22:07:00Z">
        <w:r w:rsidR="00B64030">
          <w:t xml:space="preserve">is </w:t>
        </w:r>
      </w:ins>
      <w:ins w:id="97" w:author="ERCOT" w:date="2025-11-06T15:56:00Z" w16du:dateUtc="2025-11-06T21:56:00Z">
        <w:r w:rsidR="00D979DB">
          <w:t xml:space="preserve">a battery </w:t>
        </w:r>
      </w:ins>
      <w:ins w:id="98" w:author="ERCOT" w:date="2025-11-06T15:57:00Z" w16du:dateUtc="2025-11-06T21:57:00Z">
        <w:r w:rsidR="007C24BA">
          <w:t xml:space="preserve">must </w:t>
        </w:r>
      </w:ins>
      <w:ins w:id="99" w:author="ERCOT" w:date="2025-11-06T16:02:00Z" w16du:dateUtc="2025-11-06T22:02:00Z">
        <w:r w:rsidR="00AA124C">
          <w:t xml:space="preserve">be included in </w:t>
        </w:r>
      </w:ins>
      <w:ins w:id="100" w:author="ERCOT" w:date="2025-11-06T16:05:00Z" w16du:dateUtc="2025-11-06T22:05:00Z">
        <w:r w:rsidR="007E17BE">
          <w:t xml:space="preserve">the steady-state </w:t>
        </w:r>
        <w:r w:rsidR="004C63D2">
          <w:t>analysis.</w:t>
        </w:r>
      </w:ins>
      <w:ins w:id="101" w:author="ERCOT" w:date="2025-11-06T16:08:00Z" w16du:dateUtc="2025-11-06T22:08:00Z">
        <w:r w:rsidR="00CD6FF3">
          <w:t xml:space="preserve"> </w:t>
        </w:r>
      </w:ins>
      <w:ins w:id="102" w:author="ERCOT" w:date="2025-12-19T13:18:00Z" w16du:dateUtc="2025-12-19T19:18:00Z">
        <w:r w:rsidR="00941180">
          <w:t xml:space="preserve"> </w:t>
        </w:r>
      </w:ins>
      <w:ins w:id="103" w:author="ERCOT" w:date="2025-11-06T16:08:00Z" w16du:dateUtc="2025-11-06T22:08:00Z">
        <w:r w:rsidR="00CD6FF3">
          <w:t xml:space="preserve">The </w:t>
        </w:r>
        <w:r w:rsidR="00745123">
          <w:t>steady</w:t>
        </w:r>
      </w:ins>
      <w:ins w:id="104" w:author="ERCOT" w:date="2025-11-06T16:09:00Z" w16du:dateUtc="2025-11-06T22:09:00Z">
        <w:r w:rsidR="00882B85">
          <w:t>-</w:t>
        </w:r>
      </w:ins>
      <w:ins w:id="105" w:author="ERCOT" w:date="2025-11-06T16:08:00Z" w16du:dateUtc="2025-11-06T22:08:00Z">
        <w:r w:rsidR="00745123">
          <w:t xml:space="preserve">state analysis for </w:t>
        </w:r>
      </w:ins>
      <w:ins w:id="106" w:author="ERCOT" w:date="2025-11-06T16:25:00Z" w16du:dateUtc="2025-11-06T22:25:00Z">
        <w:r w:rsidR="00A902CC">
          <w:t>that</w:t>
        </w:r>
      </w:ins>
      <w:ins w:id="107" w:author="ERCOT" w:date="2025-11-06T16:08:00Z" w16du:dateUtc="2025-11-06T22:08:00Z">
        <w:r w:rsidR="00826844">
          <w:t xml:space="preserve"> battery shall be limited only to </w:t>
        </w:r>
      </w:ins>
      <w:ins w:id="108" w:author="ERCOT" w:date="2025-11-06T16:25:00Z" w16du:dateUtc="2025-11-06T22:25:00Z">
        <w:r w:rsidR="00A902CC">
          <w:t>the battery’s</w:t>
        </w:r>
      </w:ins>
      <w:ins w:id="109" w:author="ERCOT" w:date="2025-11-06T16:19:00Z" w16du:dateUtc="2025-11-06T22:19:00Z">
        <w:r w:rsidR="007D3CE1">
          <w:t xml:space="preserve"> </w:t>
        </w:r>
      </w:ins>
      <w:ins w:id="110" w:author="ERCOT" w:date="2025-11-06T16:08:00Z" w16du:dateUtc="2025-11-06T22:08:00Z">
        <w:r w:rsidR="00826844">
          <w:t xml:space="preserve">charging load. </w:t>
        </w:r>
      </w:ins>
      <w:ins w:id="111" w:author="ERCOT" w:date="2025-11-06T16:06:00Z" w16du:dateUtc="2025-11-06T22:06:00Z">
        <w:r w:rsidR="007B6BED">
          <w:t xml:space="preserve"> </w:t>
        </w:r>
      </w:ins>
    </w:p>
    <w:p w14:paraId="27499CA7" w14:textId="2CC2EE9D" w:rsidR="00C23A34" w:rsidRDefault="00C23A34" w:rsidP="00C23A34">
      <w:pPr>
        <w:pStyle w:val="H3"/>
      </w:pPr>
      <w:bookmarkStart w:id="112" w:name="_Toc194047592"/>
      <w:r>
        <w:t>5.3.4</w:t>
      </w:r>
      <w:r>
        <w:tab/>
        <w:t>Reactive Study</w:t>
      </w:r>
      <w:bookmarkEnd w:id="112"/>
    </w:p>
    <w:p w14:paraId="4E0B8B75" w14:textId="7E3E0ED0" w:rsidR="00C23A34" w:rsidRDefault="00C23A34" w:rsidP="00C23A34">
      <w:pPr>
        <w:spacing w:after="240"/>
        <w:ind w:left="720" w:hanging="720"/>
      </w:pPr>
      <w:r>
        <w:t>(1)</w:t>
      </w:r>
      <w:r>
        <w:tab/>
        <w:t xml:space="preserve">The IE and the TSP shall coordinate with one another for the IE to complete the reactive study </w:t>
      </w:r>
      <w:ins w:id="113" w:author="ERCOT" w:date="2025-11-06T16:45:00Z" w16du:dateUtc="2025-11-06T22:45:00Z">
        <w:r w:rsidR="00D02D57">
          <w:t xml:space="preserve">for any </w:t>
        </w:r>
      </w:ins>
      <w:ins w:id="114" w:author="ERCOT" w:date="2025-12-03T10:44:00Z" w16du:dateUtc="2025-12-03T16:44:00Z">
        <w:r w:rsidR="003814B2">
          <w:t>g</w:t>
        </w:r>
      </w:ins>
      <w:ins w:id="115" w:author="ERCOT" w:date="2025-11-06T16:45:00Z">
        <w:r w:rsidR="00D02D57">
          <w:t xml:space="preserve">enerator </w:t>
        </w:r>
      </w:ins>
      <w:ins w:id="116" w:author="ERCOT" w:date="2025-11-11T11:17:00Z" w16du:dateUtc="2025-11-11T17:17:00Z">
        <w:r w:rsidR="00167220">
          <w:t xml:space="preserve">(other than an NSG) </w:t>
        </w:r>
      </w:ins>
      <w:ins w:id="117" w:author="ERCOT" w:date="2025-11-06T16:45:00Z" w16du:dateUtc="2025-11-06T22:45:00Z">
        <w:r w:rsidR="00D02D57">
          <w:t xml:space="preserve">required to provide voltage support service </w:t>
        </w:r>
      </w:ins>
      <w:r>
        <w:t>and for the TSP to have the needed data to start the FIS stability study.</w:t>
      </w:r>
    </w:p>
    <w:p w14:paraId="2BF1EAB6" w14:textId="77777777" w:rsidR="00C23A34" w:rsidRDefault="00C23A34" w:rsidP="00C23A34">
      <w:pPr>
        <w:spacing w:after="240"/>
        <w:ind w:left="1440" w:hanging="720"/>
      </w:pPr>
      <w:r>
        <w:t>(a)</w:t>
      </w:r>
      <w:r>
        <w:tab/>
        <w:t xml:space="preserve">The TSP shall send the preliminary short circuit current for the proposed POI based on the most recent System </w:t>
      </w:r>
      <w:proofErr w:type="gramStart"/>
      <w:r>
        <w:t>Protection Working</w:t>
      </w:r>
      <w:proofErr w:type="gramEnd"/>
      <w:r>
        <w:t xml:space="preserve"> Group (SPWG) base case to the IE within 15 Business Days of an IE request after the FIS study agreement has been signed.</w:t>
      </w:r>
    </w:p>
    <w:p w14:paraId="7AC60E79" w14:textId="77777777" w:rsidR="00C23A34" w:rsidRDefault="00C23A34" w:rsidP="00C23A34">
      <w:pPr>
        <w:spacing w:after="240"/>
        <w:ind w:left="1440" w:hanging="720"/>
      </w:pPr>
      <w:r>
        <w:t>(b)</w:t>
      </w:r>
      <w:r>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1B26274E" w14:textId="77777777" w:rsidR="00C23A34" w:rsidRDefault="00C23A34" w:rsidP="00C23A34">
      <w:pPr>
        <w:spacing w:after="240"/>
        <w:ind w:left="1440" w:hanging="720"/>
      </w:pPr>
      <w:r>
        <w:t>(c)</w:t>
      </w:r>
      <w:r>
        <w:tab/>
        <w:t>The TSP shall start the FIS stability study after all the required data is available via the online RIOO system.</w:t>
      </w:r>
    </w:p>
    <w:p w14:paraId="21BE8BD1" w14:textId="77777777" w:rsidR="00C23A34" w:rsidRDefault="00C23A34" w:rsidP="00C23A34">
      <w:pPr>
        <w:spacing w:after="240"/>
        <w:ind w:left="720" w:hanging="720"/>
        <w:rPr>
          <w:szCs w:val="20"/>
        </w:rPr>
      </w:pPr>
      <w:r>
        <w:rPr>
          <w:szCs w:val="20"/>
        </w:rPr>
        <w:t>(2)</w:t>
      </w:r>
      <w:r>
        <w:rPr>
          <w:szCs w:val="20"/>
        </w:rPr>
        <w:tab/>
        <w:t>Once the TSP has completed the FIS short circuit study and it is approved by ERCOT and posted to the MIS Secure Area, the IE shall complete and submit the final reactive study via the online RIOO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766"/>
      </w:tblGrid>
      <w:tr w:rsidR="00040D6E" w14:paraId="0249F462" w14:textId="77777777">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26069869" w14:textId="77777777" w:rsidR="00C23A34" w:rsidRDefault="00C23A34">
            <w:pPr>
              <w:spacing w:before="120" w:after="240"/>
              <w:rPr>
                <w:b/>
                <w:i/>
                <w:iCs/>
                <w:szCs w:val="20"/>
              </w:rPr>
            </w:pPr>
            <w:bookmarkStart w:id="118" w:name="_Hlk99000817"/>
            <w:r>
              <w:rPr>
                <w:b/>
                <w:i/>
                <w:iCs/>
                <w:szCs w:val="20"/>
              </w:rPr>
              <w:lastRenderedPageBreak/>
              <w:t>[PGRR076:  Insert paragraph (3) below upon system implementation:]</w:t>
            </w:r>
          </w:p>
          <w:p w14:paraId="6611B28F" w14:textId="77777777" w:rsidR="00C23A34" w:rsidRDefault="00C23A34">
            <w:pPr>
              <w:spacing w:after="240"/>
              <w:ind w:left="720" w:hanging="720"/>
              <w:rPr>
                <w:szCs w:val="20"/>
              </w:rPr>
            </w:pPr>
            <w:r>
              <w:rPr>
                <w:szCs w:val="20"/>
              </w:rPr>
              <w:t>(3)</w:t>
            </w:r>
            <w:r>
              <w:rPr>
                <w:szCs w:val="20"/>
              </w:rPr>
              <w:tab/>
              <w:t xml:space="preserve">For GINR projects attempting to meet the next quarterly stability assessment deadline, pursuant to Section 5.3.5, ERCOT </w:t>
            </w:r>
            <w:proofErr w:type="gramStart"/>
            <w:r>
              <w:rPr>
                <w:szCs w:val="20"/>
              </w:rPr>
              <w:t>Quarterly Stability</w:t>
            </w:r>
            <w:proofErr w:type="gramEnd"/>
            <w:r>
              <w:rPr>
                <w:szCs w:val="20"/>
              </w:rPr>
              <w:t xml:space="preserve"> Assessment, ERCOT shall approve or comment on the final reactive study according to the following timeline:</w:t>
            </w:r>
          </w:p>
          <w:p w14:paraId="4FFBFD8D" w14:textId="77777777" w:rsidR="00C23A34" w:rsidRDefault="00C23A34">
            <w:pPr>
              <w:spacing w:after="240"/>
              <w:ind w:left="1440" w:hanging="720"/>
            </w:pPr>
            <w:r>
              <w:t>(a)</w:t>
            </w:r>
            <w:r>
              <w:tab/>
              <w:t>Within 15 days if submitted at least 45 days before the quarterly stability assessment deadline.  Resubmissions submitted 30 days or more before the quarterly stability assessment deadline will be reviewed and returned within ten days;</w:t>
            </w:r>
          </w:p>
          <w:p w14:paraId="113AEFC1" w14:textId="77777777" w:rsidR="00C23A34" w:rsidRDefault="00C23A34">
            <w:pPr>
              <w:spacing w:after="240"/>
              <w:ind w:left="1440" w:hanging="720"/>
            </w:pPr>
            <w:r>
              <w:t>(b)</w:t>
            </w:r>
            <w:r>
              <w:tab/>
              <w:t>On the day of the quarterly stability assessment deadline if submitted 30 to 44 days prior to the quarterly stability assessment deadline; or</w:t>
            </w:r>
          </w:p>
          <w:p w14:paraId="1D0C7750" w14:textId="77777777" w:rsidR="00C23A34" w:rsidRDefault="00C23A34">
            <w:pPr>
              <w:spacing w:after="240"/>
              <w:ind w:left="1440" w:hanging="720"/>
            </w:pPr>
            <w:r>
              <w:t>(c)</w:t>
            </w:r>
            <w:r>
              <w:tab/>
              <w:t>Without guarantee that it will be reviewed prior to the quarterly stability assessment deadline if submitted less than 30 days prior to the quarterly stability assessment deadline.</w:t>
            </w:r>
          </w:p>
        </w:tc>
      </w:tr>
      <w:bookmarkEnd w:id="118"/>
    </w:tbl>
    <w:p w14:paraId="6A310F8B" w14:textId="77777777" w:rsidR="00C23A34" w:rsidRDefault="00C23A34" w:rsidP="00C23A34">
      <w:pPr>
        <w:pStyle w:val="BodyText"/>
        <w:spacing w:after="0"/>
      </w:pPr>
    </w:p>
    <w:p w14:paraId="772E2D53" w14:textId="77777777" w:rsidR="00C23A34" w:rsidRPr="00564842" w:rsidRDefault="00C23A34" w:rsidP="00C23A34">
      <w:pPr>
        <w:pStyle w:val="H3"/>
      </w:pPr>
      <w:bookmarkStart w:id="119" w:name="_Toc194047593"/>
      <w:r w:rsidRPr="000567E4">
        <w:rPr>
          <w:szCs w:val="24"/>
        </w:rPr>
        <w:t>5.3.5</w:t>
      </w:r>
      <w:r w:rsidRPr="000567E4">
        <w:rPr>
          <w:szCs w:val="24"/>
        </w:rPr>
        <w:tab/>
        <w:t>ERCOT Quarterly Stabilit</w:t>
      </w:r>
      <w:r w:rsidRPr="003814B2">
        <w:rPr>
          <w:szCs w:val="24"/>
        </w:rPr>
        <w:t>y Assessment</w:t>
      </w:r>
      <w:bookmarkEnd w:id="119"/>
    </w:p>
    <w:p w14:paraId="1BA5A7F5" w14:textId="77777777" w:rsidR="00941180" w:rsidRPr="002C111D" w:rsidRDefault="00941180" w:rsidP="00941180">
      <w:pPr>
        <w:spacing w:after="240"/>
        <w:ind w:left="720" w:hanging="720"/>
        <w:rPr>
          <w:iCs/>
        </w:rPr>
      </w:pPr>
      <w:r w:rsidRPr="002C111D">
        <w:t>(1)</w:t>
      </w:r>
      <w:r w:rsidRPr="002C111D">
        <w:tab/>
        <w:t>ERCOT shall conduct a stability assessment every three months to assess the</w:t>
      </w:r>
      <w:r w:rsidRPr="002C111D">
        <w:rPr>
          <w:iCs/>
        </w:rPr>
        <w:t xml:space="preserve"> impact of planned large generators</w:t>
      </w:r>
      <w:ins w:id="120" w:author="ERCOT" w:date="2025-12-03T10:50:00Z" w16du:dateUtc="2025-12-03T16:50:00Z">
        <w:r>
          <w:rPr>
            <w:iCs/>
          </w:rPr>
          <w:t xml:space="preserve">, excluding </w:t>
        </w:r>
        <w:r>
          <w:t>NSTGs with a nameplate capacity less than 10 MW,</w:t>
        </w:r>
      </w:ins>
      <w:r w:rsidRPr="002C111D">
        <w:rPr>
          <w:iCs/>
        </w:rPr>
        <w:t xml:space="preserve"> and Large Loads</w:t>
      </w:r>
      <w:r w:rsidRPr="002C111D">
        <w:t xml:space="preserve"> subject to the requirements of Section 9.2.1, </w:t>
      </w:r>
      <w:r w:rsidRPr="002C111D">
        <w:rPr>
          <w:bCs/>
          <w:iCs/>
        </w:rPr>
        <w:t>Applicability of the Large Load Interconnection Study Process,</w:t>
      </w:r>
      <w:r w:rsidRPr="002C111D">
        <w:rPr>
          <w:iCs/>
        </w:rPr>
        <w:t xml:space="preserve"> </w:t>
      </w:r>
      <w:proofErr w:type="gramStart"/>
      <w:r w:rsidRPr="002C111D">
        <w:rPr>
          <w:iCs/>
        </w:rPr>
        <w:t>connecting</w:t>
      </w:r>
      <w:proofErr w:type="gramEnd"/>
      <w:r w:rsidRPr="002C111D">
        <w:rPr>
          <w:iCs/>
        </w:rPr>
        <w:t xml:space="preserve"> to the ERCOT System.</w:t>
      </w:r>
    </w:p>
    <w:p w14:paraId="3D29134F" w14:textId="77777777" w:rsidR="00941180" w:rsidRPr="002C111D" w:rsidRDefault="00941180" w:rsidP="00941180">
      <w:pPr>
        <w:spacing w:after="240"/>
        <w:ind w:left="1440" w:hanging="720"/>
      </w:pPr>
      <w:r w:rsidRPr="002C111D">
        <w:t>(a)</w:t>
      </w:r>
      <w:r w:rsidRPr="002C111D">
        <w:tab/>
      </w:r>
      <w:r w:rsidRPr="002C111D" w:rsidDel="00E66A18">
        <w:t>For large generators</w:t>
      </w:r>
      <w:r w:rsidRPr="002C111D" w:rsidDel="00E13669">
        <w:t xml:space="preserve"> with planned Initial Synchronization in the period under study</w:t>
      </w:r>
      <w:r w:rsidRPr="002C111D" w:rsidDel="00E66A18">
        <w:t>, the assessment shall derive the conditions to be studied with consideration given to the results of the FIS stability studies</w:t>
      </w:r>
      <w:r w:rsidRPr="002C111D" w:rsidDel="00E13669">
        <w:t>.</w:t>
      </w:r>
    </w:p>
    <w:p w14:paraId="6BD6851B" w14:textId="77777777" w:rsidR="00941180" w:rsidRPr="002C111D" w:rsidRDefault="00941180" w:rsidP="00941180">
      <w:pPr>
        <w:spacing w:after="240"/>
        <w:ind w:left="1440" w:hanging="720"/>
      </w:pPr>
      <w:r w:rsidRPr="002C111D">
        <w:t>(b)</w:t>
      </w:r>
      <w:r w:rsidRPr="002C111D">
        <w:tab/>
        <w:t>For new Large Loads and Load modifications subject to the requirements of Section 9.2.1</w:t>
      </w:r>
      <w:r w:rsidRPr="002C111D">
        <w:rPr>
          <w:bCs/>
          <w:iCs/>
        </w:rPr>
        <w:t xml:space="preserve">, </w:t>
      </w:r>
      <w:r w:rsidRPr="002C111D">
        <w:t>with planned Initial Energization in the period under study, the assessment shall derive the conditions to be studied from the most current Load Commissioning Plan and with consideration given to the results of the</w:t>
      </w:r>
      <w:r>
        <w:t xml:space="preserve"> Large Load Interconnection Study</w:t>
      </w:r>
      <w:r w:rsidRPr="002C111D">
        <w:t xml:space="preserve"> </w:t>
      </w:r>
      <w:r>
        <w:t>(</w:t>
      </w:r>
      <w:r w:rsidRPr="007C09BC">
        <w:t>LLIS</w:t>
      </w:r>
      <w:r>
        <w:t>)</w:t>
      </w:r>
      <w:r w:rsidRPr="002C111D">
        <w:t xml:space="preserve"> stability studies.</w:t>
      </w:r>
    </w:p>
    <w:p w14:paraId="7447DE46" w14:textId="1FBD3A9F" w:rsidR="00C23A34" w:rsidRPr="002B257D" w:rsidRDefault="00941180" w:rsidP="00941180">
      <w:pPr>
        <w:spacing w:after="240"/>
        <w:ind w:left="1440" w:hanging="720"/>
      </w:pPr>
      <w:r w:rsidRPr="002C111D">
        <w:rPr>
          <w:szCs w:val="20"/>
        </w:rPr>
        <w:t>(c)</w:t>
      </w:r>
      <w:r w:rsidRPr="002C111D">
        <w:rPr>
          <w:szCs w:val="20"/>
        </w:rPr>
        <w:tab/>
      </w:r>
      <w:r w:rsidRPr="002C111D">
        <w:t>ERCOT may study conditions other than those identified in the FIS or LLIS stability studies.</w:t>
      </w:r>
    </w:p>
    <w:p w14:paraId="3C73E3FF" w14:textId="26F142DB" w:rsidR="00941180" w:rsidRPr="002C111D" w:rsidRDefault="00941180" w:rsidP="00941180">
      <w:pPr>
        <w:spacing w:after="240"/>
        <w:ind w:left="720" w:hanging="720"/>
        <w:rPr>
          <w:iCs/>
        </w:rPr>
      </w:pPr>
      <w:r>
        <w:rPr>
          <w:iCs/>
        </w:rPr>
        <w:t>(2)</w:t>
      </w:r>
      <w:r>
        <w:rPr>
          <w:iCs/>
        </w:rPr>
        <w:tab/>
      </w:r>
      <w:r w:rsidRPr="002C111D">
        <w:rPr>
          <w:iCs/>
        </w:rPr>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r w:rsidRPr="002C111D">
        <w:t xml:space="preserve">Loads described in paragraph (1)(b) above that are not included in the assessment </w:t>
      </w:r>
      <w:proofErr w:type="gramStart"/>
      <w:r w:rsidRPr="002C111D">
        <w:t>as a result of</w:t>
      </w:r>
      <w:proofErr w:type="gramEnd"/>
      <w:r w:rsidRPr="002C111D">
        <w:t xml:space="preserve"> failing to meet the prerequisites by the deadlines as listed in the table below will not be eligible for Initial Energization during that three-month period.  </w:t>
      </w:r>
      <w:r w:rsidRPr="002C111D">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90"/>
        <w:gridCol w:w="2873"/>
        <w:gridCol w:w="2867"/>
      </w:tblGrid>
      <w:tr w:rsidR="00941180" w:rsidRPr="002C111D" w14:paraId="0F72DB33" w14:textId="77777777" w:rsidTr="0036378A">
        <w:tc>
          <w:tcPr>
            <w:tcW w:w="2946" w:type="dxa"/>
          </w:tcPr>
          <w:p w14:paraId="44FE8B39" w14:textId="77777777" w:rsidR="00941180" w:rsidRPr="002C111D" w:rsidRDefault="00941180" w:rsidP="0036378A">
            <w:pPr>
              <w:rPr>
                <w:b/>
              </w:rPr>
            </w:pPr>
            <w:r w:rsidRPr="002C111D">
              <w:rPr>
                <w:b/>
              </w:rPr>
              <w:lastRenderedPageBreak/>
              <w:t>Generator Initial Synchronization</w:t>
            </w:r>
            <w:r w:rsidRPr="002C111D">
              <w:rPr>
                <w:b/>
                <w:bCs/>
              </w:rPr>
              <w:t xml:space="preserve"> or Large Load Initial Energization</w:t>
            </w:r>
            <w:r w:rsidRPr="002C111D">
              <w:rPr>
                <w:b/>
              </w:rPr>
              <w:t xml:space="preserve"> Date</w:t>
            </w:r>
          </w:p>
        </w:tc>
        <w:tc>
          <w:tcPr>
            <w:tcW w:w="2946" w:type="dxa"/>
          </w:tcPr>
          <w:p w14:paraId="742FDE86" w14:textId="77777777" w:rsidR="00941180" w:rsidRPr="002C111D" w:rsidRDefault="00941180" w:rsidP="0036378A">
            <w:pPr>
              <w:rPr>
                <w:b/>
              </w:rPr>
            </w:pPr>
            <w:r w:rsidRPr="002C111D">
              <w:rPr>
                <w:b/>
              </w:rPr>
              <w:t>Last Day for an IE, Resource Entity, or TSP to meet prerequisites as listed in paragraphs (4) and (5) below</w:t>
            </w:r>
          </w:p>
        </w:tc>
        <w:tc>
          <w:tcPr>
            <w:tcW w:w="2946" w:type="dxa"/>
          </w:tcPr>
          <w:p w14:paraId="6B78AC32" w14:textId="77777777" w:rsidR="00941180" w:rsidRPr="002C111D" w:rsidRDefault="00941180" w:rsidP="0036378A">
            <w:pPr>
              <w:rPr>
                <w:b/>
              </w:rPr>
            </w:pPr>
            <w:r w:rsidRPr="002C111D">
              <w:rPr>
                <w:b/>
              </w:rPr>
              <w:t>Completion of Quarterly Stability Assessment</w:t>
            </w:r>
          </w:p>
        </w:tc>
      </w:tr>
      <w:tr w:rsidR="00941180" w:rsidRPr="002C111D" w14:paraId="089CDE25" w14:textId="77777777" w:rsidTr="0036378A">
        <w:tc>
          <w:tcPr>
            <w:tcW w:w="2946" w:type="dxa"/>
          </w:tcPr>
          <w:p w14:paraId="444FEFB2" w14:textId="77777777" w:rsidR="00941180" w:rsidRPr="002C111D" w:rsidRDefault="00941180" w:rsidP="0036378A">
            <w:r w:rsidRPr="002C111D">
              <w:t>Upcoming January, February, March</w:t>
            </w:r>
          </w:p>
        </w:tc>
        <w:tc>
          <w:tcPr>
            <w:tcW w:w="2946" w:type="dxa"/>
          </w:tcPr>
          <w:p w14:paraId="49AB5408" w14:textId="77777777" w:rsidR="00941180" w:rsidRPr="002C111D" w:rsidRDefault="00941180" w:rsidP="0036378A">
            <w:r w:rsidRPr="002C111D">
              <w:t>Prior August 1</w:t>
            </w:r>
          </w:p>
        </w:tc>
        <w:tc>
          <w:tcPr>
            <w:tcW w:w="2946" w:type="dxa"/>
          </w:tcPr>
          <w:p w14:paraId="4CC3A4FA" w14:textId="77777777" w:rsidR="00941180" w:rsidRPr="002C111D" w:rsidRDefault="00941180" w:rsidP="0036378A">
            <w:r w:rsidRPr="002C111D">
              <w:t>End of October</w:t>
            </w:r>
          </w:p>
        </w:tc>
      </w:tr>
      <w:tr w:rsidR="00941180" w:rsidRPr="002C111D" w14:paraId="4961CA91" w14:textId="77777777" w:rsidTr="0036378A">
        <w:tc>
          <w:tcPr>
            <w:tcW w:w="2946" w:type="dxa"/>
          </w:tcPr>
          <w:p w14:paraId="0502E452" w14:textId="77777777" w:rsidR="00941180" w:rsidRPr="002C111D" w:rsidRDefault="00941180" w:rsidP="0036378A">
            <w:r w:rsidRPr="002C111D">
              <w:t>Upcoming April, May, June</w:t>
            </w:r>
          </w:p>
        </w:tc>
        <w:tc>
          <w:tcPr>
            <w:tcW w:w="2946" w:type="dxa"/>
          </w:tcPr>
          <w:p w14:paraId="5AFDDE14" w14:textId="77777777" w:rsidR="00941180" w:rsidRPr="002C111D" w:rsidRDefault="00941180" w:rsidP="0036378A">
            <w:r w:rsidRPr="002C111D">
              <w:t>Prior November 1</w:t>
            </w:r>
          </w:p>
        </w:tc>
        <w:tc>
          <w:tcPr>
            <w:tcW w:w="2946" w:type="dxa"/>
          </w:tcPr>
          <w:p w14:paraId="583D7942" w14:textId="77777777" w:rsidR="00941180" w:rsidRPr="002C111D" w:rsidRDefault="00941180" w:rsidP="0036378A">
            <w:r w:rsidRPr="002C111D">
              <w:t>End of January</w:t>
            </w:r>
          </w:p>
        </w:tc>
      </w:tr>
      <w:tr w:rsidR="00941180" w:rsidRPr="002C111D" w14:paraId="67D4124C" w14:textId="77777777" w:rsidTr="0036378A">
        <w:tc>
          <w:tcPr>
            <w:tcW w:w="2946" w:type="dxa"/>
          </w:tcPr>
          <w:p w14:paraId="47A5049A" w14:textId="77777777" w:rsidR="00941180" w:rsidRPr="002C111D" w:rsidRDefault="00941180" w:rsidP="0036378A">
            <w:r w:rsidRPr="002C111D">
              <w:t>Upcoming July, August, September</w:t>
            </w:r>
          </w:p>
        </w:tc>
        <w:tc>
          <w:tcPr>
            <w:tcW w:w="2946" w:type="dxa"/>
          </w:tcPr>
          <w:p w14:paraId="20AE5F50" w14:textId="77777777" w:rsidR="00941180" w:rsidRPr="002C111D" w:rsidRDefault="00941180" w:rsidP="0036378A">
            <w:r w:rsidRPr="002C111D">
              <w:t>Prior February 1</w:t>
            </w:r>
          </w:p>
        </w:tc>
        <w:tc>
          <w:tcPr>
            <w:tcW w:w="2946" w:type="dxa"/>
          </w:tcPr>
          <w:p w14:paraId="5C8B51F5" w14:textId="77777777" w:rsidR="00941180" w:rsidRPr="002C111D" w:rsidRDefault="00941180" w:rsidP="0036378A">
            <w:r w:rsidRPr="002C111D">
              <w:t>End of April</w:t>
            </w:r>
          </w:p>
        </w:tc>
      </w:tr>
      <w:tr w:rsidR="00941180" w:rsidRPr="002C111D" w14:paraId="280E1FC7" w14:textId="77777777" w:rsidTr="0036378A">
        <w:tc>
          <w:tcPr>
            <w:tcW w:w="2946" w:type="dxa"/>
          </w:tcPr>
          <w:p w14:paraId="4DCED5D6" w14:textId="77777777" w:rsidR="00941180" w:rsidRPr="002C111D" w:rsidRDefault="00941180" w:rsidP="0036378A">
            <w:r w:rsidRPr="002C111D">
              <w:t>Upcoming October, November, December</w:t>
            </w:r>
          </w:p>
        </w:tc>
        <w:tc>
          <w:tcPr>
            <w:tcW w:w="2946" w:type="dxa"/>
          </w:tcPr>
          <w:p w14:paraId="12EE3F9F" w14:textId="77777777" w:rsidR="00941180" w:rsidRPr="002C111D" w:rsidRDefault="00941180" w:rsidP="0036378A">
            <w:r w:rsidRPr="002C111D">
              <w:t>Prior May 1</w:t>
            </w:r>
          </w:p>
        </w:tc>
        <w:tc>
          <w:tcPr>
            <w:tcW w:w="2946" w:type="dxa"/>
          </w:tcPr>
          <w:p w14:paraId="590B782C" w14:textId="77777777" w:rsidR="00941180" w:rsidRPr="002C111D" w:rsidRDefault="00941180" w:rsidP="0036378A">
            <w:r w:rsidRPr="002C111D">
              <w:t>End of July</w:t>
            </w:r>
          </w:p>
        </w:tc>
      </w:tr>
    </w:tbl>
    <w:p w14:paraId="7B05B9CF" w14:textId="75A3DA63" w:rsidR="00C23A34" w:rsidRPr="00CD7014" w:rsidRDefault="00C23A34" w:rsidP="00C23A34">
      <w:pPr>
        <w:spacing w:before="240" w:after="240"/>
        <w:ind w:left="720" w:hanging="720"/>
        <w:rPr>
          <w:iCs/>
        </w:rPr>
      </w:pPr>
      <w:r w:rsidRPr="00CD7014">
        <w:rPr>
          <w:iCs/>
        </w:rPr>
        <w:t>(3)</w:t>
      </w:r>
      <w:r w:rsidRPr="00CD7014">
        <w:rPr>
          <w:iCs/>
        </w:rPr>
        <w:tab/>
      </w:r>
      <w:r w:rsidR="00941180" w:rsidRPr="002C111D">
        <w:rPr>
          <w:iCs/>
        </w:rPr>
        <w:t>If the last day for an IE, Resource Entity, or TSP to meet prerequisites or if completion of the quarterly stability assessment as shown in the above table falls on a weekend or holiday, the deadline will extend to the next Business Day.</w:t>
      </w:r>
    </w:p>
    <w:p w14:paraId="44660DDC" w14:textId="77777777" w:rsidR="00C23A34" w:rsidRPr="00456150" w:rsidRDefault="00C23A34" w:rsidP="00941180">
      <w:pPr>
        <w:spacing w:after="240"/>
        <w:ind w:left="720" w:hanging="720"/>
        <w:rPr>
          <w:szCs w:val="20"/>
        </w:rPr>
      </w:pPr>
      <w:bookmarkStart w:id="121" w:name="_Hlk173147003"/>
      <w:r w:rsidRPr="00456150">
        <w:rPr>
          <w:szCs w:val="20"/>
        </w:rPr>
        <w:t>(4)</w:t>
      </w:r>
      <w:r w:rsidRPr="00456150">
        <w:rPr>
          <w:szCs w:val="20"/>
        </w:rPr>
        <w:tab/>
      </w:r>
      <w:r>
        <w:rPr>
          <w:szCs w:val="20"/>
        </w:rPr>
        <w:t>The following p</w:t>
      </w:r>
      <w:r w:rsidRPr="00456150">
        <w:rPr>
          <w:szCs w:val="20"/>
        </w:rPr>
        <w:t xml:space="preserve">rerequisites </w:t>
      </w:r>
      <w:r>
        <w:rPr>
          <w:szCs w:val="20"/>
        </w:rPr>
        <w:t>shall</w:t>
      </w:r>
      <w:r w:rsidRPr="00456150">
        <w:rPr>
          <w:szCs w:val="20"/>
        </w:rPr>
        <w:t xml:space="preserve"> be satisfied prior to </w:t>
      </w:r>
      <w:r>
        <w:rPr>
          <w:szCs w:val="20"/>
        </w:rPr>
        <w:t>a</w:t>
      </w:r>
      <w:r w:rsidRPr="00456150">
        <w:rPr>
          <w:szCs w:val="20"/>
        </w:rPr>
        <w:t xml:space="preserve"> large generator being included in the quarterly stability assessment:</w:t>
      </w:r>
    </w:p>
    <w:p w14:paraId="1A2E95EE" w14:textId="77777777" w:rsidR="00C23A34" w:rsidRPr="00CD7014" w:rsidRDefault="00C23A34" w:rsidP="00C23A34">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083A793F" w14:textId="7D2922A8" w:rsidR="00C23A34" w:rsidRDefault="00C23A34" w:rsidP="00C23A34">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ins w:id="122" w:author="ERCOT" w:date="2025-11-07T08:40:00Z" w16du:dateUtc="2025-11-07T14:40:00Z">
        <w:r w:rsidR="009D1200">
          <w:rPr>
            <w:szCs w:val="20"/>
          </w:rPr>
          <w:t xml:space="preserve"> </w:t>
        </w:r>
      </w:ins>
      <w:ins w:id="123" w:author="ERCOT" w:date="2025-12-19T13:17:00Z" w16du:dateUtc="2025-12-19T19:17:00Z">
        <w:r w:rsidR="00941180">
          <w:rPr>
            <w:szCs w:val="20"/>
          </w:rPr>
          <w:t xml:space="preserve"> </w:t>
        </w:r>
      </w:ins>
      <w:ins w:id="124" w:author="ERCOT" w:date="2025-11-07T08:40:00Z" w16du:dateUtc="2025-11-07T14:40:00Z">
        <w:r w:rsidR="004F5D99">
          <w:rPr>
            <w:szCs w:val="20"/>
          </w:rPr>
          <w:t xml:space="preserve">An </w:t>
        </w:r>
      </w:ins>
      <w:ins w:id="125" w:author="ERCOT" w:date="2025-11-07T08:41:00Z" w16du:dateUtc="2025-11-07T14:41:00Z">
        <w:r w:rsidR="00DD3692">
          <w:rPr>
            <w:szCs w:val="20"/>
          </w:rPr>
          <w:t xml:space="preserve">IE that is an </w:t>
        </w:r>
      </w:ins>
      <w:ins w:id="126" w:author="ERCOT" w:date="2025-11-07T08:40:00Z" w16du:dateUtc="2025-11-07T14:40:00Z">
        <w:r w:rsidR="004F5D99">
          <w:rPr>
            <w:szCs w:val="20"/>
          </w:rPr>
          <w:t xml:space="preserve">NSTG </w:t>
        </w:r>
      </w:ins>
      <w:ins w:id="127" w:author="ERCOT" w:date="2025-11-07T08:41:00Z" w16du:dateUtc="2025-11-07T14:41:00Z">
        <w:r w:rsidR="00DD3692">
          <w:rPr>
            <w:szCs w:val="20"/>
          </w:rPr>
          <w:t>with a nameplate capacity greater than 10</w:t>
        </w:r>
      </w:ins>
      <w:ins w:id="128" w:author="ERCOT" w:date="2025-12-03T10:50:00Z" w16du:dateUtc="2025-12-03T16:50:00Z">
        <w:r w:rsidR="002B257D">
          <w:rPr>
            <w:szCs w:val="20"/>
          </w:rPr>
          <w:t xml:space="preserve"> </w:t>
        </w:r>
      </w:ins>
      <w:ins w:id="129" w:author="ERCOT" w:date="2025-11-07T08:41:00Z" w16du:dateUtc="2025-11-07T14:41:00Z">
        <w:r w:rsidR="00DD3692">
          <w:rPr>
            <w:szCs w:val="20"/>
          </w:rPr>
          <w:t xml:space="preserve">MW </w:t>
        </w:r>
      </w:ins>
      <w:ins w:id="130" w:author="ERCOT" w:date="2025-11-07T08:40:00Z" w16du:dateUtc="2025-11-07T14:40:00Z">
        <w:r w:rsidR="004F5D99">
          <w:rPr>
            <w:szCs w:val="20"/>
          </w:rPr>
          <w:t>must provide all generator data in accordance with P</w:t>
        </w:r>
      </w:ins>
      <w:ins w:id="131" w:author="ERCOT" w:date="2025-11-07T08:41:00Z" w16du:dateUtc="2025-11-07T14:41:00Z">
        <w:r w:rsidR="004F5D99">
          <w:rPr>
            <w:szCs w:val="20"/>
          </w:rPr>
          <w:t xml:space="preserve">rotocol Section 3.8.9, Interconnection of a Non-Settled Generator. </w:t>
        </w:r>
      </w:ins>
    </w:p>
    <w:p w14:paraId="464A18B0" w14:textId="25D4C4B9" w:rsidR="00C23A34" w:rsidRDefault="00C23A34" w:rsidP="00C23A34">
      <w:pPr>
        <w:pStyle w:val="List"/>
        <w:ind w:left="2160"/>
      </w:pPr>
      <w:r w:rsidRPr="00456150">
        <w:t>(i)</w:t>
      </w:r>
      <w:r w:rsidRPr="00456150">
        <w:tab/>
      </w:r>
      <w:r w:rsidRPr="00CB3D05">
        <w:t xml:space="preserve">The </w:t>
      </w:r>
      <w:r>
        <w:t xml:space="preserve">IE shall submit the final </w:t>
      </w:r>
      <w:r w:rsidRPr="00CB3D05">
        <w:t xml:space="preserve">dynamic data model </w:t>
      </w:r>
      <w:r>
        <w:t>at least 45</w:t>
      </w:r>
      <w:r w:rsidRPr="00CB3D05">
        <w:t xml:space="preserve"> </w:t>
      </w:r>
      <w:r>
        <w:t>d</w:t>
      </w:r>
      <w:r w:rsidRPr="00CB3D05">
        <w:t xml:space="preserve">ays </w:t>
      </w:r>
      <w:r>
        <w:t>prior to</w:t>
      </w:r>
      <w:r w:rsidRPr="00CB3D05">
        <w:t xml:space="preserve"> the quarterly stability assessment deadline</w:t>
      </w:r>
      <w:r>
        <w:t xml:space="preserve"> described in paragraph (2) above</w:t>
      </w:r>
      <w:r w:rsidRPr="00CB3D05">
        <w:t xml:space="preserve">.  </w:t>
      </w:r>
      <w:r>
        <w:t>If ERCOT is unable to complete its review prior to the quarterly stability assessment deadline</w:t>
      </w:r>
      <w:r w:rsidRPr="00CB3D05">
        <w:t xml:space="preserve">, ERCOT </w:t>
      </w:r>
      <w:r>
        <w:t>shall not include</w:t>
      </w:r>
      <w:r w:rsidRPr="00CB3D05">
        <w:t xml:space="preserve"> the Generation Resource</w:t>
      </w:r>
      <w:r w:rsidR="00A540E3">
        <w:t>, ESR,</w:t>
      </w:r>
      <w:r w:rsidRPr="00CB3D05">
        <w:t xml:space="preserve"> or </w:t>
      </w:r>
      <w:r>
        <w:t>Settlement Only Generator (</w:t>
      </w:r>
      <w:r w:rsidRPr="00CB3D05">
        <w:t>SOG</w:t>
      </w:r>
      <w:r>
        <w:t>)</w:t>
      </w:r>
      <w:r w:rsidRPr="00CB3D05">
        <w:t xml:space="preserve"> in </w:t>
      </w:r>
      <w:r>
        <w:t>that</w:t>
      </w:r>
      <w:r w:rsidRPr="00CB3D05">
        <w:t xml:space="preserve"> quarterly stability assessment.</w:t>
      </w:r>
    </w:p>
    <w:p w14:paraId="23A1F79F" w14:textId="4FE6C486" w:rsidR="00C23A34" w:rsidRDefault="00C23A34" w:rsidP="00C23A34">
      <w:pPr>
        <w:pStyle w:val="List"/>
        <w:ind w:left="2160"/>
      </w:pPr>
      <w:r>
        <w:t>(ii)</w:t>
      </w:r>
      <w:r>
        <w:tab/>
      </w:r>
      <w:r w:rsidRPr="00777C1D">
        <w:t>Changes to the dynamic data model after the stability study is deemed complete may subject the Generation Resource</w:t>
      </w:r>
      <w:r w:rsidR="00A540E3">
        <w:t>, ESR,</w:t>
      </w:r>
      <w:r w:rsidRPr="00777C1D">
        <w:t xml:space="preserve"> or </w:t>
      </w:r>
      <w:r>
        <w:t>SOG</w:t>
      </w:r>
      <w:r w:rsidRPr="00777C1D">
        <w:t xml:space="preserve"> to </w:t>
      </w:r>
      <w:proofErr w:type="gramStart"/>
      <w:r w:rsidRPr="00777C1D">
        <w:t>modification of</w:t>
      </w:r>
      <w:proofErr w:type="gramEnd"/>
      <w:r w:rsidRPr="00777C1D">
        <w:t xml:space="preserve"> one or more FIS study elements as defined in paragraph </w:t>
      </w:r>
      <w:r>
        <w:t>(9)</w:t>
      </w:r>
      <w:r w:rsidRPr="00777C1D">
        <w:t xml:space="preserve"> of </w:t>
      </w:r>
      <w:r>
        <w:t>S</w:t>
      </w:r>
      <w:r w:rsidRPr="00777C1D">
        <w:t>ection 5.3.2.5</w:t>
      </w:r>
      <w:r>
        <w:t>, FIS Report and Follow-up</w:t>
      </w:r>
      <w:r w:rsidRPr="00777C1D">
        <w:t xml:space="preserve">. </w:t>
      </w:r>
      <w:r>
        <w:t xml:space="preserve"> </w:t>
      </w:r>
      <w:r w:rsidRPr="00777C1D">
        <w:t xml:space="preserve">If ERCOT and </w:t>
      </w:r>
      <w:r>
        <w:t xml:space="preserve">the </w:t>
      </w:r>
      <w:r w:rsidRPr="00777C1D">
        <w:t xml:space="preserve">lead TSP(s) determine that modifications to one or more FIS study elements </w:t>
      </w:r>
      <w:r>
        <w:t>are</w:t>
      </w:r>
      <w:r w:rsidRPr="00777C1D">
        <w:t xml:space="preserve"> required, then</w:t>
      </w:r>
      <w:r>
        <w:t xml:space="preserve"> </w:t>
      </w:r>
      <w:r w:rsidRPr="00456150">
        <w:t xml:space="preserve">ERCOT shall </w:t>
      </w:r>
      <w:r>
        <w:t xml:space="preserve">not </w:t>
      </w:r>
      <w:r w:rsidRPr="00456150">
        <w:t>include the Generation Resource</w:t>
      </w:r>
      <w:r w:rsidR="00A540E3">
        <w:t>, ESR,</w:t>
      </w:r>
      <w:r w:rsidRPr="00456150">
        <w:t xml:space="preserve"> or SOG in </w:t>
      </w:r>
      <w:r>
        <w:t xml:space="preserve">a </w:t>
      </w:r>
      <w:r w:rsidRPr="00456150">
        <w:t xml:space="preserve">quarterly stability </w:t>
      </w:r>
      <w:r>
        <w:t xml:space="preserve">assessment </w:t>
      </w:r>
      <w:r w:rsidRPr="004F6033">
        <w:t>until the revised FIS has been completed in accordance with paragraph (4)(c)(i) below</w:t>
      </w:r>
      <w:r>
        <w:t>.</w:t>
      </w:r>
    </w:p>
    <w:p w14:paraId="17A566E1" w14:textId="473FAEF1" w:rsidR="00C23A34" w:rsidRPr="00456150" w:rsidRDefault="00C23A34" w:rsidP="00C23A34">
      <w:pPr>
        <w:pStyle w:val="List"/>
        <w:ind w:left="2160"/>
      </w:pPr>
      <w:r w:rsidRPr="00B47E38">
        <w:lastRenderedPageBreak/>
        <w:t>(iii)</w:t>
      </w:r>
      <w:r w:rsidRPr="00B47E38">
        <w:tab/>
        <w:t xml:space="preserve">If an IE submitted </w:t>
      </w:r>
      <w:r>
        <w:t xml:space="preserve">a </w:t>
      </w:r>
      <w:r w:rsidRPr="00B47E38">
        <w:t xml:space="preserve">final dynamic </w:t>
      </w:r>
      <w:r>
        <w:t xml:space="preserve">data </w:t>
      </w:r>
      <w:r w:rsidRPr="00B47E38">
        <w:t xml:space="preserve">model </w:t>
      </w:r>
      <w:r>
        <w:t xml:space="preserve">at least </w:t>
      </w:r>
      <w:r w:rsidRPr="00B47E38">
        <w:t xml:space="preserve">45 days </w:t>
      </w:r>
      <w:r>
        <w:t>prior to</w:t>
      </w:r>
      <w:r w:rsidRPr="00B47E38">
        <w:t xml:space="preserve"> the quarterly stability assessment deadline but ERCOT determines that the Generation Resource</w:t>
      </w:r>
      <w:r w:rsidR="00A540E3">
        <w:t>, ESR,</w:t>
      </w:r>
      <w:r w:rsidRPr="00B47E38">
        <w:t xml:space="preserve"> or SOG is </w:t>
      </w:r>
      <w:r>
        <w:t>in</w:t>
      </w:r>
      <w:r w:rsidRPr="00B47E38">
        <w:t xml:space="preserve">eligible to be included in </w:t>
      </w:r>
      <w:r w:rsidRPr="00E30587">
        <w:t>a</w:t>
      </w:r>
      <w:r w:rsidRPr="00B47E38">
        <w:t xml:space="preserve"> quarterly stability assessment pursuant to </w:t>
      </w:r>
      <w:r>
        <w:t>paragraphs</w:t>
      </w:r>
      <w:r w:rsidRPr="00B47E38">
        <w:t xml:space="preserve"> </w:t>
      </w:r>
      <w:r>
        <w:t>(4)(b)</w:t>
      </w:r>
      <w:r w:rsidRPr="00B47E38">
        <w:t xml:space="preserve">(i) or </w:t>
      </w:r>
      <w:r>
        <w:t>(4)(b)</w:t>
      </w:r>
      <w:r w:rsidRPr="00B47E38">
        <w:t>(ii) above, ERCOT will send a notification to the IE.</w:t>
      </w:r>
      <w:r>
        <w:t xml:space="preserve"> </w:t>
      </w:r>
    </w:p>
    <w:p w14:paraId="0E60BEF6" w14:textId="77777777" w:rsidR="00C23A34" w:rsidRPr="00CD7014" w:rsidRDefault="00C23A34" w:rsidP="00C23A34">
      <w:pPr>
        <w:spacing w:before="240" w:after="240"/>
        <w:ind w:left="1440" w:hanging="720"/>
        <w:rPr>
          <w:szCs w:val="20"/>
        </w:rPr>
      </w:pPr>
      <w:r w:rsidRPr="00CD7014">
        <w:rPr>
          <w:szCs w:val="20"/>
        </w:rPr>
        <w:t>(c)</w:t>
      </w:r>
      <w:r w:rsidRPr="00CD7014">
        <w:rPr>
          <w:szCs w:val="20"/>
        </w:rPr>
        <w:tab/>
        <w:t>The following elements must be complete:</w:t>
      </w:r>
    </w:p>
    <w:p w14:paraId="308A97AB" w14:textId="77777777" w:rsidR="00C23A34" w:rsidRPr="00CD7014" w:rsidRDefault="00C23A34" w:rsidP="00C23A34">
      <w:pPr>
        <w:spacing w:after="240"/>
        <w:ind w:left="2160" w:hanging="720"/>
        <w:rPr>
          <w:szCs w:val="20"/>
        </w:rPr>
      </w:pPr>
      <w:r w:rsidRPr="00CD7014">
        <w:rPr>
          <w:szCs w:val="20"/>
        </w:rPr>
        <w:t>(i)</w:t>
      </w:r>
      <w:r w:rsidRPr="00CD7014">
        <w:rPr>
          <w:szCs w:val="20"/>
        </w:rPr>
        <w:tab/>
      </w:r>
      <w:r>
        <w:rPr>
          <w:szCs w:val="20"/>
        </w:rPr>
        <w:t xml:space="preserve">Final </w:t>
      </w:r>
      <w:r w:rsidRPr="000E3EC3">
        <w:rPr>
          <w:szCs w:val="20"/>
        </w:rPr>
        <w:t>FIS</w:t>
      </w:r>
      <w:r w:rsidRPr="00CD7014">
        <w:rPr>
          <w:szCs w:val="20"/>
        </w:rPr>
        <w:t xml:space="preserve"> studies</w:t>
      </w:r>
      <w:r>
        <w:rPr>
          <w:szCs w:val="20"/>
        </w:rPr>
        <w:t>, which the TSP must have submitted via the online RIOO system at least 45 days prior to the quarterly stability assessment deadline</w:t>
      </w:r>
      <w:r w:rsidRPr="00CD7014">
        <w:rPr>
          <w:szCs w:val="20"/>
        </w:rPr>
        <w:t>;</w:t>
      </w:r>
    </w:p>
    <w:p w14:paraId="4FE94CB8" w14:textId="77777777" w:rsidR="00C23A34" w:rsidRPr="00CD7014" w:rsidRDefault="00C23A34" w:rsidP="00C23A34">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44310144" w14:textId="77777777" w:rsidR="00C23A34" w:rsidRDefault="00C23A34" w:rsidP="00C23A34">
      <w:pPr>
        <w:pStyle w:val="List"/>
        <w:ind w:left="2160"/>
      </w:pPr>
      <w:r w:rsidRPr="00456150">
        <w:t>(iii)</w:t>
      </w:r>
      <w:r w:rsidRPr="00456150">
        <w:tab/>
        <w:t xml:space="preserve">System improvements or mitigation plans that were identified in these studies as required to meet the operational standards established in the Protocols, Planning Guide, Nodal Operating Guides, and Other Binding </w:t>
      </w:r>
      <w:r w:rsidRPr="00E11C63">
        <w:t>Documents prior to synchronizing the generator.</w:t>
      </w:r>
    </w:p>
    <w:p w14:paraId="270A600D" w14:textId="77777777" w:rsidR="00C23A34" w:rsidRDefault="00C23A34" w:rsidP="00C23A34">
      <w:pPr>
        <w:spacing w:after="240"/>
        <w:ind w:left="1440" w:hanging="720"/>
        <w:rPr>
          <w:iCs/>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r w:rsidRPr="00CD7014">
        <w:rPr>
          <w:iCs/>
        </w:rPr>
        <w:t xml:space="preserve"> </w:t>
      </w:r>
    </w:p>
    <w:p w14:paraId="2C344C65" w14:textId="77777777" w:rsidR="00941180" w:rsidRPr="002C111D" w:rsidRDefault="00941180" w:rsidP="00941180">
      <w:pPr>
        <w:spacing w:after="240"/>
        <w:ind w:left="720" w:hanging="720"/>
        <w:rPr>
          <w:iCs/>
        </w:rPr>
      </w:pPr>
      <w:r w:rsidRPr="002C111D">
        <w:rPr>
          <w:iCs/>
        </w:rPr>
        <w:t>(5)</w:t>
      </w:r>
      <w:r w:rsidRPr="002C111D">
        <w:rPr>
          <w:iCs/>
        </w:rPr>
        <w:tab/>
        <w:t xml:space="preserve">The following prerequisites must be satisfied prior to the inclusion of a </w:t>
      </w:r>
      <w:r w:rsidRPr="002C111D">
        <w:t>new Large Load or Load modification subject to the requirements of Section 9.2.1</w:t>
      </w:r>
      <w:r>
        <w:t xml:space="preserve"> </w:t>
      </w:r>
      <w:r w:rsidRPr="002C111D">
        <w:rPr>
          <w:iCs/>
        </w:rPr>
        <w:t>in the quarterly stability assessment:</w:t>
      </w:r>
    </w:p>
    <w:p w14:paraId="6D6380A0" w14:textId="77777777" w:rsidR="00941180" w:rsidRPr="002C111D" w:rsidRDefault="00941180" w:rsidP="00941180">
      <w:pPr>
        <w:spacing w:after="240"/>
        <w:ind w:left="1440" w:hanging="720"/>
      </w:pPr>
      <w:r w:rsidRPr="002C111D">
        <w:t>(a)</w:t>
      </w:r>
      <w:r w:rsidRPr="002C111D">
        <w:tab/>
        <w:t xml:space="preserve">The Large Load has met the requirements of Section 9.4, LLIS Report and Follow-up, and Section 9.5, Interconnection Agreements and Responsibilities; </w:t>
      </w:r>
    </w:p>
    <w:p w14:paraId="1D4A7456" w14:textId="77777777" w:rsidR="00941180" w:rsidRPr="002C111D" w:rsidRDefault="00941180" w:rsidP="00941180">
      <w:pPr>
        <w:spacing w:after="240"/>
        <w:ind w:left="1440" w:hanging="720"/>
      </w:pPr>
      <w:r w:rsidRPr="002C111D">
        <w:t>(b)</w:t>
      </w:r>
      <w:r w:rsidRPr="002C111D">
        <w:tab/>
        <w:t>The Load Commissioning Plan has been updated to reflect the results of the LLIS as required by paragraph (1) of Section 9.2.4, Load Commissioning Plan;</w:t>
      </w:r>
    </w:p>
    <w:p w14:paraId="4C5DC49C" w14:textId="77777777" w:rsidR="00941180" w:rsidRPr="002C111D" w:rsidRDefault="00941180" w:rsidP="00941180">
      <w:pPr>
        <w:spacing w:after="240"/>
        <w:ind w:left="1440" w:hanging="720"/>
      </w:pPr>
      <w:r w:rsidRPr="002C111D">
        <w:t>(c)</w:t>
      </w:r>
      <w:r w:rsidRPr="002C111D">
        <w:tab/>
        <w:t>The interconnecting TSP has provided to ERCOT the dynamic load model it received from the</w:t>
      </w:r>
      <w:r>
        <w:t xml:space="preserve"> Interconnecting Large Load Entity</w:t>
      </w:r>
      <w:r w:rsidRPr="002C111D">
        <w:t xml:space="preserve"> </w:t>
      </w:r>
      <w:r>
        <w:t>(</w:t>
      </w:r>
      <w:r w:rsidRPr="002C111D">
        <w:t>ILLE</w:t>
      </w:r>
      <w:r>
        <w:t>)</w:t>
      </w:r>
      <w:r w:rsidRPr="002C111D">
        <w:t xml:space="preserve"> per paragraph (1) of Section 9.3.4.3, Dynamic and Transient Stability Analysis, and written affirmation that no changes to the project information have been communicated by the ILLE, per Section 9.2.3, Modification of Large Load Project Information, that would invalidate the model</w:t>
      </w:r>
      <w:r>
        <w:t>;</w:t>
      </w:r>
    </w:p>
    <w:p w14:paraId="444C6572" w14:textId="77777777" w:rsidR="00941180" w:rsidRPr="002C111D" w:rsidRDefault="00941180" w:rsidP="00941180">
      <w:pPr>
        <w:spacing w:after="240"/>
        <w:ind w:left="1440" w:hanging="720"/>
        <w:rPr>
          <w:szCs w:val="20"/>
        </w:rPr>
      </w:pPr>
      <w:r w:rsidRPr="002C111D">
        <w:rPr>
          <w:szCs w:val="20"/>
        </w:rPr>
        <w:t>(d)</w:t>
      </w:r>
      <w:r w:rsidRPr="002C111D">
        <w:rPr>
          <w:szCs w:val="20"/>
        </w:rPr>
        <w:tab/>
        <w:t>The following elements must be complete;</w:t>
      </w:r>
    </w:p>
    <w:p w14:paraId="41DC98E9" w14:textId="77777777" w:rsidR="00941180" w:rsidRPr="002C111D" w:rsidRDefault="00941180" w:rsidP="00941180">
      <w:pPr>
        <w:spacing w:after="240"/>
        <w:ind w:left="2160" w:hanging="720"/>
      </w:pPr>
      <w:r w:rsidRPr="002C111D">
        <w:t>(i)</w:t>
      </w:r>
      <w:r w:rsidRPr="002C111D">
        <w:tab/>
        <w:t>Reactive Power Study, if required according to Protocol Section 3.15, Voltage Support; and</w:t>
      </w:r>
    </w:p>
    <w:p w14:paraId="46E2FBF5" w14:textId="77777777" w:rsidR="00941180" w:rsidRPr="002C111D" w:rsidRDefault="00941180" w:rsidP="00941180">
      <w:pPr>
        <w:spacing w:after="240"/>
        <w:ind w:left="2160" w:hanging="720"/>
      </w:pPr>
      <w:r w:rsidRPr="002C111D">
        <w:t>(ii)</w:t>
      </w:r>
      <w:r w:rsidRPr="002C111D">
        <w:tab/>
        <w:t>SSO Study, if required according to Protocol Section 3.22.1.4, Large Load Interconnection Assessment; and</w:t>
      </w:r>
    </w:p>
    <w:p w14:paraId="371E6615" w14:textId="0CE8D3A1" w:rsidR="00941180" w:rsidRPr="00CD7014" w:rsidRDefault="00941180" w:rsidP="00941180">
      <w:pPr>
        <w:spacing w:after="240"/>
        <w:ind w:left="1440" w:hanging="720"/>
        <w:rPr>
          <w:szCs w:val="20"/>
        </w:rPr>
      </w:pPr>
      <w:r w:rsidRPr="002C111D">
        <w:lastRenderedPageBreak/>
        <w:t>(e)</w:t>
      </w:r>
      <w:r w:rsidRPr="002C111D">
        <w:tab/>
        <w:t xml:space="preserve">The data used in the studies identified in paragraph (c) above is consistent with data used in the final LLIS studies approved </w:t>
      </w:r>
      <w:proofErr w:type="gramStart"/>
      <w:r w:rsidRPr="002C111D">
        <w:t>per</w:t>
      </w:r>
      <w:proofErr w:type="gramEnd"/>
      <w:r w:rsidRPr="002C111D">
        <w:t xml:space="preserve"> Section 9.4, LLIS Report and Follow-up.</w:t>
      </w:r>
    </w:p>
    <w:bookmarkEnd w:id="121"/>
    <w:p w14:paraId="4B9211C1" w14:textId="56077784" w:rsidR="00C23A34" w:rsidRPr="00CD7014" w:rsidRDefault="00C23A34" w:rsidP="00941180">
      <w:pPr>
        <w:spacing w:after="240"/>
        <w:ind w:left="720" w:hanging="720"/>
        <w:rPr>
          <w:iCs/>
        </w:rPr>
      </w:pPr>
      <w:r w:rsidRPr="00CD7014">
        <w:rPr>
          <w:iCs/>
        </w:rPr>
        <w:t>(</w:t>
      </w:r>
      <w:r w:rsidR="00941180">
        <w:rPr>
          <w:iCs/>
        </w:rPr>
        <w:t>6</w:t>
      </w:r>
      <w:r w:rsidRPr="00CD7014">
        <w:rPr>
          <w:iCs/>
        </w:rPr>
        <w:t>)</w:t>
      </w:r>
      <w:r w:rsidRPr="00CD7014">
        <w:rPr>
          <w:iCs/>
        </w:rPr>
        <w:tab/>
      </w:r>
      <w:r w:rsidR="00941180" w:rsidRPr="002C111D">
        <w:rPr>
          <w:iCs/>
        </w:rPr>
        <w:t>At any time following the inclusion of a large generator or applicable Large Load in a stability assessment, but before the Initial Synchronization of the generator</w:t>
      </w:r>
      <w:r w:rsidR="00941180" w:rsidRPr="002C111D">
        <w:t xml:space="preserve"> or Initial Energization of the Large Load</w:t>
      </w:r>
      <w:r w:rsidR="00941180" w:rsidRPr="002C111D">
        <w:rPr>
          <w:iCs/>
        </w:rPr>
        <w:t>, if ERCOT determines, in its sole discretion, that the generator</w:t>
      </w:r>
      <w:r w:rsidR="00941180" w:rsidRPr="002C111D">
        <w:t xml:space="preserve"> or Large Load</w:t>
      </w:r>
      <w:r w:rsidR="00941180" w:rsidRPr="002C111D">
        <w:rPr>
          <w:iCs/>
        </w:rPr>
        <w:t xml:space="preserve"> no longer meets the prerequisites described in paragraphs (4) or (5) above, or that an IE or ILLE has made a change to the design of the generator or Large Load that could have a material impact on ERCOT System stability, then ERCOT may refuse to allow Initial Synchronization of the generator</w:t>
      </w:r>
      <w:r w:rsidR="00941180" w:rsidRPr="002C111D">
        <w:t xml:space="preserve"> or Initial Energization of the Large Load.</w:t>
      </w:r>
      <w:r w:rsidR="00941180">
        <w:t xml:space="preserve"> </w:t>
      </w:r>
      <w:r w:rsidR="00941180" w:rsidRPr="002C111D">
        <w:rPr>
          <w:iCs/>
        </w:rPr>
        <w:t xml:space="preserve"> ERCOT shall include the generator or Large Load in the next quarterly stability assessment period that commences after identification of the material change or after the generator or Large Load meets the prerequisites specified in paragraphs (4) or (5) above, as applicable.  If ERCOT determines, in its sole discretion, that the change to the design of the generator or Large Load would not have a material impact on ERCOT System stability, then ERCOT may not refuse to allow Initial Synchronization of the generator</w:t>
      </w:r>
      <w:r w:rsidR="00941180" w:rsidRPr="002C111D">
        <w:t xml:space="preserve"> or Initial Energization of the Large Load</w:t>
      </w:r>
      <w:r w:rsidR="00941180" w:rsidRPr="002C111D">
        <w:rPr>
          <w:iCs/>
        </w:rPr>
        <w:t xml:space="preserve"> due to this change.</w:t>
      </w:r>
    </w:p>
    <w:p w14:paraId="3077D246" w14:textId="4CFDEC4B" w:rsidR="00C23A34" w:rsidRDefault="00C23A34" w:rsidP="00C23A34">
      <w:pPr>
        <w:spacing w:before="240" w:after="240"/>
        <w:ind w:left="720" w:hanging="720"/>
      </w:pPr>
      <w:r w:rsidRPr="00CD7014">
        <w:t>(</w:t>
      </w:r>
      <w:r w:rsidR="00941180">
        <w:t>7</w:t>
      </w:r>
      <w:r w:rsidRPr="00CD7014">
        <w:t>)</w:t>
      </w:r>
      <w:r w:rsidRPr="00CD7014">
        <w:tab/>
        <w:t xml:space="preserve">ERCOT shall post to the </w:t>
      </w:r>
      <w:r w:rsidRPr="00B35D2D">
        <w:t>MIS</w:t>
      </w:r>
      <w:r w:rsidRPr="00CD7014">
        <w:t xml:space="preserve"> Secure Area a report summarizing the results of the quarterly stability assessment within ten </w:t>
      </w:r>
      <w:r w:rsidRPr="00DF01FB">
        <w:rPr>
          <w:iCs/>
        </w:rPr>
        <w:t>Business</w:t>
      </w:r>
      <w:r w:rsidRPr="00CD7014">
        <w:t xml:space="preserve"> Days of completion.</w:t>
      </w:r>
    </w:p>
    <w:p w14:paraId="7AA3BE13" w14:textId="77777777" w:rsidR="00AC2480" w:rsidRPr="00AC2480" w:rsidRDefault="00AC2480" w:rsidP="00AC2480">
      <w:pPr>
        <w:keepNext/>
        <w:tabs>
          <w:tab w:val="left" w:pos="1080"/>
        </w:tabs>
        <w:spacing w:before="240" w:after="240"/>
        <w:ind w:left="1080" w:hanging="1080"/>
        <w:outlineLvl w:val="2"/>
        <w:rPr>
          <w:b/>
          <w:bCs/>
          <w:i/>
          <w:szCs w:val="20"/>
        </w:rPr>
      </w:pPr>
      <w:r w:rsidRPr="00AC2480">
        <w:rPr>
          <w:b/>
          <w:bCs/>
          <w:i/>
        </w:rPr>
        <w:t>5.4.2</w:t>
      </w:r>
      <w:r w:rsidRPr="00AC2480">
        <w:rPr>
          <w:b/>
          <w:bCs/>
          <w:i/>
        </w:rPr>
        <w:tab/>
        <w:t>Submission of Interconnection Agreement and TSP and/or DSP Studies and Technical Requirements</w:t>
      </w:r>
      <w:bookmarkEnd w:id="71"/>
    </w:p>
    <w:p w14:paraId="76BFE16D" w14:textId="4DBD72BC" w:rsidR="00AC2480" w:rsidRPr="00AC2480" w:rsidRDefault="00AC2480" w:rsidP="00AC2480">
      <w:pPr>
        <w:spacing w:after="240"/>
        <w:ind w:left="720" w:hanging="720"/>
      </w:pPr>
      <w:r w:rsidRPr="00AC2480">
        <w:t>(1)</w:t>
      </w:r>
      <w:r w:rsidRPr="00AC2480">
        <w:tab/>
        <w:t>As a condition for ERCOT’s acceptance of the Resource Registration form for an interconnection request involving a small generator other than a Settlement Only Generator (SOG)</w:t>
      </w:r>
      <w:ins w:id="132" w:author="ERCOT" w:date="2024-10-24T10:19:00Z">
        <w:r w:rsidR="007F1B16" w:rsidRPr="007F1B16">
          <w:t xml:space="preserve"> </w:t>
        </w:r>
        <w:r w:rsidR="007F1B16">
          <w:t xml:space="preserve">or Non-Settled </w:t>
        </w:r>
      </w:ins>
      <w:ins w:id="133" w:author="ERCOT" w:date="2025-11-11T11:22:00Z" w16du:dateUtc="2025-11-11T17:22:00Z">
        <w:r w:rsidR="00C077D9">
          <w:t xml:space="preserve">Distributed </w:t>
        </w:r>
      </w:ins>
      <w:ins w:id="134" w:author="ERCOT" w:date="2024-10-24T10:19:00Z">
        <w:r w:rsidR="007F1B16">
          <w:t>Generator (NS</w:t>
        </w:r>
      </w:ins>
      <w:ins w:id="135" w:author="ERCOT" w:date="2025-11-11T11:22:00Z" w16du:dateUtc="2025-11-11T17:22:00Z">
        <w:r w:rsidR="00D017D5">
          <w:t>D</w:t>
        </w:r>
      </w:ins>
      <w:ins w:id="136" w:author="ERCOT" w:date="2024-10-24T10:19:00Z">
        <w:r w:rsidR="007F1B16">
          <w:t>G)</w:t>
        </w:r>
      </w:ins>
      <w:r w:rsidRPr="00AC2480">
        <w:t>, the following conditions must be met:</w:t>
      </w:r>
    </w:p>
    <w:p w14:paraId="3A37FC9F" w14:textId="77777777" w:rsidR="00AC2480" w:rsidRPr="00AC2480" w:rsidRDefault="00AC2480" w:rsidP="00AC2480">
      <w:pPr>
        <w:spacing w:after="240"/>
        <w:ind w:left="1440" w:hanging="720"/>
        <w:rPr>
          <w:szCs w:val="20"/>
        </w:rPr>
      </w:pPr>
      <w:r w:rsidRPr="00AC2480">
        <w:rPr>
          <w:szCs w:val="20"/>
        </w:rPr>
        <w:t>(a)</w:t>
      </w:r>
      <w:r w:rsidRPr="00AC2480">
        <w:rPr>
          <w:szCs w:val="20"/>
        </w:rPr>
        <w:tab/>
        <w:t xml:space="preserve">The IE must submit a copy of a fully executed interconnection agreement or letter, as required </w:t>
      </w:r>
      <w:proofErr w:type="gramStart"/>
      <w:r w:rsidRPr="00AC2480">
        <w:rPr>
          <w:szCs w:val="20"/>
        </w:rPr>
        <w:t>per</w:t>
      </w:r>
      <w:proofErr w:type="gramEnd"/>
      <w:r w:rsidRPr="00AC2480">
        <w:rPr>
          <w:szCs w:val="20"/>
        </w:rPr>
        <w:t xml:space="preserve"> Section 5.2.8, Interconnection Agreements and Procedures.</w:t>
      </w:r>
    </w:p>
    <w:p w14:paraId="10E33A81" w14:textId="77777777" w:rsidR="00AC2480" w:rsidRPr="00AC2480" w:rsidRDefault="00AC2480" w:rsidP="00AC2480">
      <w:pPr>
        <w:spacing w:after="240"/>
        <w:ind w:left="1440" w:hanging="720"/>
        <w:rPr>
          <w:szCs w:val="20"/>
        </w:rPr>
      </w:pPr>
      <w:r w:rsidRPr="00AC2480">
        <w:rPr>
          <w:szCs w:val="20"/>
        </w:rPr>
        <w:t>(b)</w:t>
      </w:r>
      <w:r w:rsidRPr="00AC2480">
        <w:rPr>
          <w:szCs w:val="20"/>
        </w:rPr>
        <w:tab/>
        <w:t xml:space="preserve">The Transmission and/or Distribution Service Provider (TDSP) to which the generator is proposed to interconnect, or in the case of a modification described in paragraph (1)(c) of Section 5.2.1, Applicability, the TDSP to which the generator currently connects, must provide written confirmation via email to ERCOT stating that all interconnection studies required by the TDSP have been completed, and indicating whether any operational limitations, including ramping limitations, maximum output limitations, or other restrictions, are expected to affect the generator’s operation.  If the TDSP identifies operational limitations, the TDSP must describe those limitations. </w:t>
      </w:r>
    </w:p>
    <w:p w14:paraId="78481910" w14:textId="77777777" w:rsidR="00AC2480" w:rsidRPr="00AC2480" w:rsidRDefault="00AC2480" w:rsidP="00AC2480">
      <w:pPr>
        <w:spacing w:after="240"/>
        <w:ind w:left="1440" w:hanging="720"/>
      </w:pPr>
      <w:r w:rsidRPr="00AC2480">
        <w:rPr>
          <w:szCs w:val="20"/>
        </w:rPr>
        <w:t>(c)</w:t>
      </w:r>
      <w:r w:rsidRPr="00AC2480">
        <w:rPr>
          <w:szCs w:val="20"/>
        </w:rPr>
        <w:tab/>
        <w:t>The TDSP must provide the following information to ERCOT:</w:t>
      </w:r>
    </w:p>
    <w:p w14:paraId="00F66F7B" w14:textId="274F6B89" w:rsidR="00AC2480" w:rsidRPr="00AC2480" w:rsidRDefault="00AC2480" w:rsidP="00AC2480">
      <w:pPr>
        <w:spacing w:after="240"/>
        <w:ind w:left="2160" w:hanging="720"/>
      </w:pPr>
      <w:r w:rsidRPr="00AC2480">
        <w:rPr>
          <w:szCs w:val="20"/>
        </w:rPr>
        <w:t>(i)</w:t>
      </w:r>
      <w:r w:rsidRPr="00AC2480">
        <w:rPr>
          <w:szCs w:val="20"/>
        </w:rPr>
        <w:tab/>
        <w:t xml:space="preserve">Confirmation that the IE has provided financial security sufficient to fund the distribution system upgrades identified by the TDSP; </w:t>
      </w:r>
    </w:p>
    <w:p w14:paraId="091F6E1F" w14:textId="77777777" w:rsidR="00AC2480" w:rsidRPr="00AC2480" w:rsidRDefault="00AC2480" w:rsidP="00AC2480">
      <w:pPr>
        <w:spacing w:after="240"/>
        <w:ind w:left="1440"/>
      </w:pPr>
      <w:r w:rsidRPr="00AC2480">
        <w:rPr>
          <w:szCs w:val="20"/>
        </w:rPr>
        <w:lastRenderedPageBreak/>
        <w:t>(ii)</w:t>
      </w:r>
      <w:r w:rsidRPr="00AC2480">
        <w:rPr>
          <w:szCs w:val="20"/>
        </w:rPr>
        <w:tab/>
        <w:t xml:space="preserve">The timeline for those upgrades; and </w:t>
      </w:r>
    </w:p>
    <w:p w14:paraId="15D043BA" w14:textId="77777777" w:rsidR="00AC2480" w:rsidRDefault="00AC2480" w:rsidP="00AC2480">
      <w:pPr>
        <w:spacing w:after="240"/>
        <w:ind w:left="1440"/>
        <w:rPr>
          <w:ins w:id="137" w:author="ERCOT" w:date="2025-11-07T08:23:00Z" w16du:dateUtc="2025-11-07T14:23:00Z"/>
          <w:szCs w:val="20"/>
        </w:rPr>
      </w:pPr>
      <w:r w:rsidRPr="00AC2480">
        <w:rPr>
          <w:szCs w:val="20"/>
        </w:rPr>
        <w:t>(iii)</w:t>
      </w:r>
      <w:r w:rsidRPr="00AC2480">
        <w:rPr>
          <w:szCs w:val="20"/>
        </w:rPr>
        <w:tab/>
        <w:t>Any operational limitation on the generator’s operation in the interim.</w:t>
      </w:r>
    </w:p>
    <w:p w14:paraId="46F7EE50" w14:textId="443213D4" w:rsidR="00570FF3" w:rsidRDefault="00570FF3" w:rsidP="007E533D">
      <w:pPr>
        <w:spacing w:after="240"/>
        <w:ind w:left="720" w:hanging="720"/>
        <w:rPr>
          <w:ins w:id="138" w:author="ERCOT" w:date="2025-11-11T11:24:00Z" w16du:dateUtc="2025-11-11T17:24:00Z"/>
          <w:iCs/>
          <w:szCs w:val="20"/>
        </w:rPr>
      </w:pPr>
      <w:ins w:id="139" w:author="ERCOT" w:date="2025-11-07T08:23:00Z" w16du:dateUtc="2025-11-07T14:23:00Z">
        <w:r>
          <w:rPr>
            <w:szCs w:val="20"/>
          </w:rPr>
          <w:t>(</w:t>
        </w:r>
      </w:ins>
      <w:ins w:id="140" w:author="ERCOT" w:date="2025-11-11T11:20:00Z" w16du:dateUtc="2025-11-11T17:20:00Z">
        <w:r w:rsidR="007E533D">
          <w:rPr>
            <w:szCs w:val="20"/>
          </w:rPr>
          <w:t>2</w:t>
        </w:r>
      </w:ins>
      <w:ins w:id="141" w:author="ERCOT" w:date="2025-11-07T08:23:00Z" w16du:dateUtc="2025-11-07T14:23:00Z">
        <w:r>
          <w:rPr>
            <w:szCs w:val="20"/>
          </w:rPr>
          <w:t>)</w:t>
        </w:r>
        <w:r>
          <w:rPr>
            <w:szCs w:val="20"/>
          </w:rPr>
          <w:tab/>
        </w:r>
      </w:ins>
      <w:ins w:id="142" w:author="ERCOT" w:date="2025-11-11T11:19:00Z" w16du:dateUtc="2025-11-11T17:19:00Z">
        <w:r w:rsidR="00B75E33">
          <w:rPr>
            <w:szCs w:val="20"/>
          </w:rPr>
          <w:t>For</w:t>
        </w:r>
      </w:ins>
      <w:ins w:id="143" w:author="ERCOT" w:date="2025-11-07T08:27:00Z" w16du:dateUtc="2025-11-07T14:27:00Z">
        <w:r w:rsidR="00270620">
          <w:rPr>
            <w:szCs w:val="20"/>
          </w:rPr>
          <w:t xml:space="preserve"> </w:t>
        </w:r>
      </w:ins>
      <w:ins w:id="144" w:author="ERCOT" w:date="2025-11-07T08:23:00Z" w16du:dateUtc="2025-11-07T14:23:00Z">
        <w:r>
          <w:rPr>
            <w:szCs w:val="20"/>
          </w:rPr>
          <w:t>N</w:t>
        </w:r>
      </w:ins>
      <w:ins w:id="145" w:author="ERCOT" w:date="2025-11-07T08:24:00Z" w16du:dateUtc="2025-11-07T14:24:00Z">
        <w:r w:rsidR="00AC2BD2">
          <w:rPr>
            <w:szCs w:val="20"/>
          </w:rPr>
          <w:t>SDG</w:t>
        </w:r>
      </w:ins>
      <w:ins w:id="146" w:author="ERCOT" w:date="2025-11-07T08:26:00Z" w16du:dateUtc="2025-11-07T14:26:00Z">
        <w:r w:rsidR="00233059">
          <w:rPr>
            <w:szCs w:val="20"/>
          </w:rPr>
          <w:t xml:space="preserve"> must provide</w:t>
        </w:r>
      </w:ins>
      <w:ins w:id="147" w:author="ERCOT" w:date="2025-11-07T08:24:00Z" w16du:dateUtc="2025-11-07T14:24:00Z">
        <w:r w:rsidR="00AC2BD2">
          <w:rPr>
            <w:szCs w:val="20"/>
          </w:rPr>
          <w:t xml:space="preserve"> </w:t>
        </w:r>
      </w:ins>
      <w:ins w:id="148" w:author="ERCOT" w:date="2025-11-07T08:26:00Z" w16du:dateUtc="2025-11-07T14:26:00Z">
        <w:r w:rsidR="005F580C">
          <w:rPr>
            <w:iCs/>
            <w:szCs w:val="20"/>
          </w:rPr>
          <w:t>Resource Registration prescribed in Protocol Section 3.8.9, Interconnection of a Non-Settled Generator.</w:t>
        </w:r>
      </w:ins>
      <w:ins w:id="149" w:author="ERCOT" w:date="2025-11-11T11:23:00Z" w16du:dateUtc="2025-11-11T17:23:00Z">
        <w:r w:rsidR="00D423A1">
          <w:rPr>
            <w:iCs/>
            <w:szCs w:val="20"/>
          </w:rPr>
          <w:t xml:space="preserve"> </w:t>
        </w:r>
      </w:ins>
      <w:ins w:id="150" w:author="ERCOT" w:date="2025-11-11T11:24:00Z" w16du:dateUtc="2025-11-11T17:24:00Z">
        <w:r w:rsidR="000B191A" w:rsidRPr="00AC2480">
          <w:rPr>
            <w:szCs w:val="20"/>
          </w:rPr>
          <w:t>The IE must submit a copy of a fully executed interconnection agreement or letter</w:t>
        </w:r>
        <w:r w:rsidR="000B191A">
          <w:rPr>
            <w:szCs w:val="20"/>
          </w:rPr>
          <w:t>.</w:t>
        </w:r>
      </w:ins>
    </w:p>
    <w:p w14:paraId="29020191" w14:textId="22E58E8E" w:rsidR="00AC2480" w:rsidRPr="00AC2480" w:rsidRDefault="00AC2480" w:rsidP="00AC2480">
      <w:pPr>
        <w:keepNext/>
        <w:tabs>
          <w:tab w:val="left" w:pos="720"/>
        </w:tabs>
        <w:spacing w:before="240" w:after="240"/>
        <w:outlineLvl w:val="1"/>
        <w:rPr>
          <w:b/>
          <w:szCs w:val="20"/>
        </w:rPr>
      </w:pPr>
      <w:bookmarkStart w:id="151" w:name="_Toc164932209"/>
      <w:r w:rsidRPr="00AC2480">
        <w:rPr>
          <w:b/>
          <w:szCs w:val="20"/>
        </w:rPr>
        <w:t>5.5</w:t>
      </w:r>
      <w:r w:rsidRPr="00AC2480">
        <w:rPr>
          <w:b/>
          <w:szCs w:val="20"/>
        </w:rPr>
        <w:tab/>
        <w:t>Generator Commissioning and Continuing Operations</w:t>
      </w:r>
      <w:bookmarkEnd w:id="151"/>
    </w:p>
    <w:p w14:paraId="4D02E4A0" w14:textId="12F91D77" w:rsidR="00AC2480" w:rsidRPr="00AC2480" w:rsidRDefault="00AC2480" w:rsidP="00AC2480">
      <w:pPr>
        <w:spacing w:after="240"/>
        <w:ind w:left="720" w:hanging="720"/>
        <w:rPr>
          <w:iCs/>
          <w:szCs w:val="20"/>
        </w:rPr>
      </w:pPr>
      <w:r w:rsidRPr="00AC2480">
        <w:rPr>
          <w:iCs/>
          <w:szCs w:val="20"/>
        </w:rPr>
        <w:t>(1)</w:t>
      </w:r>
      <w:r w:rsidRPr="00AC2480">
        <w:rPr>
          <w:iCs/>
          <w:szCs w:val="20"/>
        </w:rPr>
        <w:tab/>
        <w:t>For each interconnecting Generation Resource</w:t>
      </w:r>
      <w:ins w:id="152" w:author="ERCOT" w:date="2024-10-24T10:21:00Z">
        <w:r w:rsidR="007F1B16">
          <w:rPr>
            <w:iCs/>
            <w:szCs w:val="20"/>
          </w:rPr>
          <w:t>,</w:t>
        </w:r>
      </w:ins>
      <w:del w:id="153" w:author="ERCOT" w:date="2024-10-24T10:21:00Z">
        <w:r w:rsidRPr="00AC2480" w:rsidDel="007F1B16">
          <w:rPr>
            <w:iCs/>
            <w:szCs w:val="20"/>
          </w:rPr>
          <w:delText xml:space="preserve"> or</w:delText>
        </w:r>
      </w:del>
      <w:r w:rsidRPr="00AC2480">
        <w:rPr>
          <w:iCs/>
          <w:szCs w:val="20"/>
        </w:rPr>
        <w:t xml:space="preserve"> Energy Storage Resource (ESR), </w:t>
      </w:r>
      <w:ins w:id="154" w:author="ERCOT" w:date="2024-10-24T10:21:00Z">
        <w:r w:rsidR="007F1B16">
          <w:rPr>
            <w:iCs/>
            <w:szCs w:val="20"/>
          </w:rPr>
          <w:t xml:space="preserve">Settlement Only Generator (SOG), or Non-Settled Generator (NSG), </w:t>
        </w:r>
      </w:ins>
      <w:r w:rsidRPr="00AC2480">
        <w:rPr>
          <w:iCs/>
          <w:szCs w:val="20"/>
        </w:rPr>
        <w:t xml:space="preserve">each Interconnecting Entity (IE) shall meet the conditions established by ERCOT before proceeding to Initial </w:t>
      </w:r>
      <w:r w:rsidRPr="00AC2480">
        <w:rPr>
          <w:iCs/>
        </w:rPr>
        <w:t>Energization</w:t>
      </w:r>
      <w:r w:rsidRPr="00AC2480">
        <w:rPr>
          <w:iCs/>
          <w:szCs w:val="20"/>
        </w:rPr>
        <w:t xml:space="preserve">, Initial Synchronization, and commercial operations.  These conditions may require proof of meeting applicable ERCOT requirements, which may include, but are not limited to, reactive capability, voltage </w:t>
      </w:r>
      <w:ins w:id="155" w:author="ERCOT" w:date="2024-10-24T10:21:00Z">
        <w:r w:rsidR="007F1B16">
          <w:rPr>
            <w:iCs/>
            <w:szCs w:val="20"/>
          </w:rPr>
          <w:t>and frequency</w:t>
        </w:r>
        <w:r w:rsidR="007F1B16" w:rsidRPr="00AC2480">
          <w:rPr>
            <w:iCs/>
            <w:szCs w:val="20"/>
          </w:rPr>
          <w:t xml:space="preserve"> </w:t>
        </w:r>
      </w:ins>
      <w:r w:rsidRPr="00AC2480">
        <w:rPr>
          <w:iCs/>
          <w:szCs w:val="20"/>
        </w:rPr>
        <w:t xml:space="preserve">ride-through standards, dynamic model template submission, Automatic Voltage Regulator (AVR), Primary Frequency Response, Power System Stabilizer (PSS), </w:t>
      </w:r>
      <w:proofErr w:type="spellStart"/>
      <w:r w:rsidRPr="00AC2480">
        <w:rPr>
          <w:iCs/>
          <w:szCs w:val="20"/>
        </w:rPr>
        <w:t>Subsynchronous</w:t>
      </w:r>
      <w:proofErr w:type="spellEnd"/>
      <w:r w:rsidRPr="00AC2480">
        <w:rPr>
          <w:iCs/>
          <w:szCs w:val="20"/>
        </w:rPr>
        <w:t xml:space="preserve"> Resonance (SSR) models, and telemetry.</w:t>
      </w:r>
    </w:p>
    <w:p w14:paraId="0309BCE0" w14:textId="77777777" w:rsidR="00AC2480" w:rsidRPr="00AC2480" w:rsidRDefault="00AC2480" w:rsidP="00AC2480">
      <w:pPr>
        <w:widowControl w:val="0"/>
        <w:tabs>
          <w:tab w:val="left" w:pos="720"/>
        </w:tabs>
        <w:autoSpaceDE w:val="0"/>
        <w:autoSpaceDN w:val="0"/>
        <w:spacing w:after="240"/>
        <w:ind w:left="720" w:hanging="720"/>
        <w:rPr>
          <w:iCs/>
          <w:szCs w:val="20"/>
        </w:rPr>
      </w:pPr>
      <w:proofErr w:type="gramStart"/>
      <w:r w:rsidRPr="00AC2480">
        <w:rPr>
          <w:iCs/>
          <w:szCs w:val="20"/>
        </w:rPr>
        <w:t>(2)</w:t>
      </w:r>
      <w:r w:rsidRPr="00AC2480">
        <w:rPr>
          <w:iCs/>
          <w:szCs w:val="20"/>
        </w:rPr>
        <w:tab/>
        <w:t>Before</w:t>
      </w:r>
      <w:proofErr w:type="gramEnd"/>
      <w:r w:rsidRPr="00AC2480">
        <w:rPr>
          <w:iCs/>
          <w:szCs w:val="20"/>
        </w:rPr>
        <w:t xml:space="preserve"> ERCOT approves Initial Energization for a project that will consume Load other than Wholesale Storage Load (WSL) and that is not behind a Non-Opt-In Entity (NOIE) tie meter:</w:t>
      </w:r>
    </w:p>
    <w:p w14:paraId="279F7C52" w14:textId="77777777" w:rsidR="00AC2480" w:rsidRPr="00AC2480" w:rsidRDefault="00AC2480" w:rsidP="00AC2480">
      <w:pPr>
        <w:widowControl w:val="0"/>
        <w:tabs>
          <w:tab w:val="left" w:pos="940"/>
        </w:tabs>
        <w:autoSpaceDE w:val="0"/>
        <w:autoSpaceDN w:val="0"/>
        <w:spacing w:after="240"/>
        <w:ind w:left="1440" w:right="590" w:hanging="720"/>
        <w:contextualSpacing/>
        <w:rPr>
          <w:iCs/>
          <w:szCs w:val="20"/>
        </w:rPr>
      </w:pPr>
      <w:r w:rsidRPr="00AC2480">
        <w:rPr>
          <w:iCs/>
          <w:szCs w:val="20"/>
        </w:rPr>
        <w:t>(a)</w:t>
      </w:r>
      <w:r w:rsidRPr="00AC2480">
        <w:rPr>
          <w:iCs/>
          <w:szCs w:val="20"/>
        </w:rPr>
        <w:tab/>
        <w:t xml:space="preserve">The Resource Entity must request an Electric Service Identifier(s) (ESI ID(s)) from the Distribution Service Provider(s) (DSP(s)) that will be serving the Load at the Resource site and </w:t>
      </w:r>
      <w:proofErr w:type="gramStart"/>
      <w:r w:rsidRPr="00AC2480">
        <w:rPr>
          <w:iCs/>
          <w:szCs w:val="20"/>
        </w:rPr>
        <w:t>provide</w:t>
      </w:r>
      <w:proofErr w:type="gramEnd"/>
      <w:r w:rsidRPr="00AC2480">
        <w:rPr>
          <w:iCs/>
          <w:szCs w:val="20"/>
        </w:rPr>
        <w:t xml:space="preserve"> the ESI ID(s) to ERCOT, as described in paragraph (2) of Protocol Section 10.3.2, ERCOT-Polled Settlement Meters; and </w:t>
      </w:r>
      <w:bookmarkStart w:id="156" w:name="_Hlk155540780"/>
      <w:r w:rsidRPr="00AC2480">
        <w:rPr>
          <w:iCs/>
          <w:szCs w:val="20"/>
        </w:rPr>
        <w:br/>
      </w:r>
    </w:p>
    <w:p w14:paraId="2C71304E" w14:textId="7FB80926" w:rsidR="00AC2480" w:rsidRDefault="00AC2480" w:rsidP="00AC2480">
      <w:pPr>
        <w:widowControl w:val="0"/>
        <w:tabs>
          <w:tab w:val="left" w:pos="940"/>
        </w:tabs>
        <w:autoSpaceDE w:val="0"/>
        <w:autoSpaceDN w:val="0"/>
        <w:spacing w:after="240"/>
        <w:ind w:left="1440" w:right="590" w:hanging="720"/>
        <w:contextualSpacing/>
        <w:rPr>
          <w:ins w:id="157" w:author="ERCOT" w:date="2025-09-26T11:15:00Z" w16du:dateUtc="2025-09-26T16:15:00Z"/>
          <w:iCs/>
          <w:szCs w:val="20"/>
        </w:rPr>
      </w:pPr>
      <w:r w:rsidRPr="00AC2480">
        <w:rPr>
          <w:iCs/>
          <w:szCs w:val="20"/>
        </w:rPr>
        <w:t>(b)</w:t>
      </w:r>
      <w:r w:rsidRPr="00AC2480">
        <w:rPr>
          <w:iCs/>
          <w:szCs w:val="20"/>
        </w:rPr>
        <w:tab/>
        <w:t>These ESI ID(s) must be established in the ERCOT Settlement system in a state that allows for the Load to be properly settled to the appropriate Qualified Scheduling Entity (QSE).</w:t>
      </w:r>
      <w:bookmarkEnd w:id="156"/>
    </w:p>
    <w:p w14:paraId="3760238F" w14:textId="77777777" w:rsidR="008F6C7E" w:rsidRPr="00AC2480" w:rsidRDefault="008F6C7E" w:rsidP="00AC2480">
      <w:pPr>
        <w:widowControl w:val="0"/>
        <w:tabs>
          <w:tab w:val="left" w:pos="940"/>
        </w:tabs>
        <w:autoSpaceDE w:val="0"/>
        <w:autoSpaceDN w:val="0"/>
        <w:spacing w:after="240"/>
        <w:ind w:left="1440" w:right="590" w:hanging="720"/>
        <w:contextualSpacing/>
        <w:rPr>
          <w:iCs/>
          <w:szCs w:val="20"/>
        </w:rPr>
      </w:pPr>
    </w:p>
    <w:p w14:paraId="0D56FB01" w14:textId="77777777" w:rsidR="00AC2480" w:rsidRPr="00AC2480" w:rsidRDefault="00AC2480" w:rsidP="00AC2480">
      <w:pPr>
        <w:spacing w:after="240"/>
        <w:ind w:left="720" w:hanging="720"/>
        <w:rPr>
          <w:iCs/>
          <w:szCs w:val="20"/>
        </w:rPr>
      </w:pPr>
      <w:proofErr w:type="gramStart"/>
      <w:r w:rsidRPr="00AC2480">
        <w:rPr>
          <w:iCs/>
          <w:szCs w:val="20"/>
        </w:rPr>
        <w:t>(3)</w:t>
      </w:r>
      <w:r w:rsidRPr="00AC2480">
        <w:rPr>
          <w:iCs/>
          <w:szCs w:val="20"/>
        </w:rPr>
        <w:tab/>
        <w:t>Within</w:t>
      </w:r>
      <w:proofErr w:type="gramEnd"/>
      <w:r w:rsidRPr="00AC2480">
        <w:rPr>
          <w:iCs/>
          <w:szCs w:val="20"/>
        </w:rPr>
        <w:t xml:space="preserve"> 300 days of receiving ERCOT’s approval for Initial Synchronization </w:t>
      </w:r>
      <w:proofErr w:type="gramStart"/>
      <w:r w:rsidRPr="00AC2480">
        <w:rPr>
          <w:iCs/>
          <w:szCs w:val="20"/>
        </w:rPr>
        <w:t>above</w:t>
      </w:r>
      <w:proofErr w:type="gramEnd"/>
      <w:r w:rsidRPr="00AC2480">
        <w:rPr>
          <w:iCs/>
          <w:szCs w:val="20"/>
        </w:rPr>
        <w:t xml:space="preserve"> 20 MVA of a new or repowered Generation Resource or ESR, a Resource Entity shall ensure the Resource meets the conditions established by ERCOT for commercial operations and shall submit a request to ERCOT to commission the Resource.   </w:t>
      </w:r>
    </w:p>
    <w:p w14:paraId="5CE80098" w14:textId="77777777" w:rsidR="00AC2480" w:rsidRPr="00AC2480" w:rsidRDefault="00AC2480" w:rsidP="00AC2480">
      <w:pPr>
        <w:spacing w:after="240"/>
        <w:ind w:left="1530" w:hanging="810"/>
        <w:rPr>
          <w:iCs/>
          <w:szCs w:val="20"/>
        </w:rPr>
      </w:pPr>
      <w:r w:rsidRPr="00AC2480">
        <w:rPr>
          <w:iCs/>
          <w:szCs w:val="20"/>
        </w:rPr>
        <w:t>(a)</w:t>
      </w:r>
      <w:r w:rsidRPr="00AC2480">
        <w:rPr>
          <w:iCs/>
          <w:szCs w:val="20"/>
        </w:rPr>
        <w:tab/>
        <w:t>In the event a Generation Resource or ESR will be unable to complete all necessary construction and required testing to commence commercial operations and connect reliably to the ERCOT System within the 300 days, the Generation Resource or ESR may request a good cause exception with sufficient detail, and shall notify ERCOT prior to the planned commercial operation date and provide ERCOT with an updated commercial operation date that the Generation Resource or ESR can reasonably expect to commence operations in a reliable manner.</w:t>
      </w:r>
    </w:p>
    <w:p w14:paraId="4B6BC001" w14:textId="77777777" w:rsidR="00AC2480" w:rsidRPr="00AC2480" w:rsidRDefault="00AC2480" w:rsidP="00AC2480">
      <w:pPr>
        <w:spacing w:after="240"/>
        <w:ind w:left="720" w:hanging="720"/>
        <w:rPr>
          <w:iCs/>
          <w:szCs w:val="20"/>
        </w:rPr>
      </w:pPr>
      <w:r w:rsidRPr="00AC2480">
        <w:rPr>
          <w:iCs/>
          <w:szCs w:val="20"/>
        </w:rPr>
        <w:lastRenderedPageBreak/>
        <w:t>(4)</w:t>
      </w:r>
      <w:r w:rsidRPr="00AC2480">
        <w:rPr>
          <w:iCs/>
          <w:szCs w:val="20"/>
        </w:rPr>
        <w:tab/>
        <w:t xml:space="preserve">Prior to the Resource Commissioning Date of an Inverter-Based Resource (IBR), the IE associated with the IBR shall submit the appropriate dynamic models for the “as-built” data and the data submitted for the quarterly stability assessment, documentation clearly indicating any differences, results of the model quality tests of the “as-built” data overlaid with the results of the data submitted for the quarterly stability assessment, and associated simulation files pursuant to paragraph (5)(c) of Section 6.2, Dynamics Model Development.  Submissions shall be sent electronically to </w:t>
      </w:r>
      <w:hyperlink r:id="rId26" w:history="1">
        <w:r w:rsidRPr="00AC2480">
          <w:rPr>
            <w:iCs/>
            <w:color w:val="0000FF"/>
            <w:szCs w:val="20"/>
            <w:u w:val="single"/>
          </w:rPr>
          <w:t>Dynamicmodels@ercot.com</w:t>
        </w:r>
      </w:hyperlink>
      <w:r w:rsidRPr="00AC2480">
        <w:rPr>
          <w:iCs/>
          <w:szCs w:val="20"/>
        </w:rPr>
        <w:t xml:space="preserve"> for ERCOT review, and the phrase "IBR prior to commissioning" must be included in the subject line of the submission email.  ERCOT shall respond to the IE within ten Business Days of the submission, indicating whether the submission is acceptable or if additional information is required.  If additional time is needed for review, ERCOT can extend this review period by an additional 20 Business Days, and an email will be sent to notify the IE that it needs additional time to review the submission.  The time for ERCOT to review models and associated documentation will be a qualified cause to extend the allowed time to complete the conditions established by ERCOT for commercial operations.</w:t>
      </w:r>
    </w:p>
    <w:p w14:paraId="7FB1B8B5" w14:textId="77777777" w:rsidR="00AC2480" w:rsidRPr="00AC2480" w:rsidRDefault="00AC2480" w:rsidP="00AC2480">
      <w:pPr>
        <w:spacing w:after="240"/>
        <w:ind w:left="720" w:hanging="720"/>
        <w:rPr>
          <w:iCs/>
          <w:szCs w:val="20"/>
        </w:rPr>
      </w:pPr>
      <w:r w:rsidRPr="00AC2480">
        <w:rPr>
          <w:iCs/>
          <w:szCs w:val="20"/>
        </w:rPr>
        <w:t>(5)</w:t>
      </w:r>
      <w:r w:rsidRPr="00AC2480">
        <w:rPr>
          <w:iCs/>
          <w:szCs w:val="20"/>
        </w:rPr>
        <w:tab/>
        <w:t>No later than 30 days following the Resource Commissioning Date, the Resource Entity shall submit updates to the resource dynamic planning and operations models through the online Resource Integration and Ongoing Operations (RIOO) system based on “as-built” data and provide a plant verification report as required by paragraph (5)(b) of Section 6.2.  Pursuant to paragraph (5)(c) of Section 6.2, the Resource Entity shall include model updates with model quality tests.</w:t>
      </w:r>
    </w:p>
    <w:p w14:paraId="6007E97E" w14:textId="77777777" w:rsidR="00AC2480" w:rsidRPr="00AC2480" w:rsidRDefault="00AC2480" w:rsidP="00AC2480">
      <w:pPr>
        <w:spacing w:after="240"/>
        <w:ind w:left="720" w:hanging="720"/>
        <w:rPr>
          <w:iCs/>
          <w:szCs w:val="20"/>
        </w:rPr>
      </w:pPr>
      <w:r w:rsidRPr="00AC2480">
        <w:rPr>
          <w:iCs/>
          <w:szCs w:val="20"/>
        </w:rPr>
        <w:t>(6)</w:t>
      </w:r>
      <w:r w:rsidRPr="00AC2480">
        <w:rPr>
          <w:iCs/>
          <w:szCs w:val="20"/>
        </w:rPr>
        <w:tab/>
        <w:t>During continuing operations:</w:t>
      </w:r>
    </w:p>
    <w:p w14:paraId="2A957CCA" w14:textId="77777777" w:rsidR="00AC2480" w:rsidRPr="00AC2480" w:rsidRDefault="00AC2480" w:rsidP="00AC2480">
      <w:pPr>
        <w:spacing w:after="240"/>
        <w:ind w:left="1440" w:hanging="720"/>
      </w:pPr>
      <w:r w:rsidRPr="00AC2480">
        <w:t>(a)</w:t>
      </w:r>
      <w:r w:rsidRPr="00AC2480">
        <w:tab/>
        <w:t>Prior to the implementation of modification to any control settings or equipment of an IBR that impacts the dynamic response (such as voltage, frequency, and current injections) at the Point of Interconnection (POI), the proposed modification shall be reviewed by the interconnecting Transmission Service Provider (TSP) and ERCOT:</w:t>
      </w:r>
    </w:p>
    <w:p w14:paraId="43E10815" w14:textId="77777777" w:rsidR="00AC2480" w:rsidRPr="00AC2480" w:rsidRDefault="00AC2480" w:rsidP="00AC2480">
      <w:pPr>
        <w:spacing w:after="240"/>
        <w:ind w:left="2160" w:hanging="720"/>
        <w:rPr>
          <w:szCs w:val="20"/>
        </w:rPr>
      </w:pPr>
      <w:r w:rsidRPr="00AC2480">
        <w:rPr>
          <w:szCs w:val="20"/>
        </w:rPr>
        <w:t>(i)</w:t>
      </w:r>
      <w:r w:rsidRPr="00AC2480">
        <w:rPr>
          <w:szCs w:val="20"/>
        </w:rPr>
        <w:tab/>
      </w:r>
      <w:bookmarkStart w:id="158" w:name="_Hlk136596600"/>
      <w:r w:rsidRPr="00AC2480">
        <w:rPr>
          <w:szCs w:val="20"/>
        </w:rPr>
        <w:t xml:space="preserve">The Resource Entity shall submit the appropriate dynamic model for the proposed modification, results of the model quality tests overlaid with the results before the modification, and associated simulation files pursuant to paragraph (5)(c) of Section 6.2.  </w:t>
      </w:r>
      <w:r w:rsidRPr="00AC2480">
        <w:t xml:space="preserve">Submissions shall be sent electronically to </w:t>
      </w:r>
      <w:hyperlink r:id="rId27" w:history="1">
        <w:r w:rsidRPr="00AC2480">
          <w:rPr>
            <w:color w:val="0000FF"/>
            <w:szCs w:val="20"/>
            <w:u w:val="single"/>
          </w:rPr>
          <w:t>Dynamicmodels@ercot.com</w:t>
        </w:r>
      </w:hyperlink>
      <w:r w:rsidRPr="00AC2480">
        <w:rPr>
          <w:szCs w:val="20"/>
        </w:rPr>
        <w:t xml:space="preserve"> for ERCOT review, and the phrase "IBR proposed modification" must be included in the subject line of the submission email.</w:t>
      </w:r>
      <w:r w:rsidRPr="00AC2480">
        <w:t xml:space="preserve">  The Resource Entity may withdraw its modification plan at any time during the review process if the Resource Entity no longer wishes to proceed with the modification</w:t>
      </w:r>
      <w:r w:rsidRPr="00AC2480">
        <w:rPr>
          <w:szCs w:val="20"/>
        </w:rPr>
        <w:t>.</w:t>
      </w:r>
    </w:p>
    <w:p w14:paraId="2AFFD809" w14:textId="77777777" w:rsidR="00AC2480" w:rsidRPr="00AC2480" w:rsidRDefault="00AC2480" w:rsidP="00AC2480">
      <w:pPr>
        <w:spacing w:after="240"/>
        <w:ind w:left="2160" w:hanging="720"/>
        <w:rPr>
          <w:szCs w:val="20"/>
        </w:rPr>
      </w:pPr>
      <w:bookmarkStart w:id="159" w:name="_Hlk136623529"/>
      <w:r w:rsidRPr="00AC2480">
        <w:rPr>
          <w:szCs w:val="20"/>
        </w:rPr>
        <w:t>(ii)</w:t>
      </w:r>
      <w:r w:rsidRPr="00AC2480">
        <w:rPr>
          <w:szCs w:val="20"/>
        </w:rPr>
        <w:tab/>
        <w:t xml:space="preserve">ERCOT shall respond to the Resource Entity within ten Business Days of the submission in paragraph (i) above, indicating whether the submission is acceptable or if additional information is required.  ERCOT can extend this review period by an additional 20 Business Days, and an email will be sent to notify the Resource Entity that it needs additional time to review the submission. </w:t>
      </w:r>
    </w:p>
    <w:p w14:paraId="340F92E8" w14:textId="77777777" w:rsidR="00AC2480" w:rsidRPr="00AC2480" w:rsidRDefault="00AC2480" w:rsidP="00AC2480">
      <w:pPr>
        <w:spacing w:after="240"/>
        <w:ind w:left="2160" w:hanging="720"/>
        <w:rPr>
          <w:szCs w:val="20"/>
        </w:rPr>
      </w:pPr>
      <w:r w:rsidRPr="00AC2480">
        <w:rPr>
          <w:szCs w:val="20"/>
        </w:rPr>
        <w:lastRenderedPageBreak/>
        <w:t>(iii)</w:t>
      </w:r>
      <w:r w:rsidRPr="00AC2480">
        <w:rPr>
          <w:szCs w:val="20"/>
        </w:rPr>
        <w:tab/>
        <w:t>Upon completing its review of the model quality tests, ERCOT shall notify the Resource Entity and the interconnecting TSP of its determination.  The notification will indicate one of the following:</w:t>
      </w:r>
    </w:p>
    <w:p w14:paraId="5483AC9D" w14:textId="77777777" w:rsidR="00AC2480" w:rsidRPr="00AC2480" w:rsidRDefault="00AC2480" w:rsidP="00AC2480">
      <w:pPr>
        <w:spacing w:after="240"/>
        <w:ind w:left="2880" w:hanging="720"/>
        <w:rPr>
          <w:szCs w:val="20"/>
        </w:rPr>
      </w:pPr>
      <w:r w:rsidRPr="00AC2480">
        <w:rPr>
          <w:szCs w:val="20"/>
        </w:rPr>
        <w:t>(A)</w:t>
      </w:r>
      <w:r w:rsidRPr="00AC2480">
        <w:rPr>
          <w:szCs w:val="20"/>
        </w:rPr>
        <w:tab/>
        <w:t>ERCOT recommends that the interconnecting TSP conduct a limited dynamic stability study comparing electrical performance before and after the proposed modification, and reasonably evaluate whether the proposed modification may present dynamic stability risks that should be subject to further study.</w:t>
      </w:r>
    </w:p>
    <w:p w14:paraId="5A81F72C" w14:textId="77777777" w:rsidR="00AC2480" w:rsidRPr="00AC2480" w:rsidRDefault="00AC2480" w:rsidP="00AC2480">
      <w:pPr>
        <w:spacing w:after="240"/>
        <w:ind w:left="2880" w:hanging="720"/>
        <w:rPr>
          <w:szCs w:val="20"/>
        </w:rPr>
      </w:pPr>
      <w:r w:rsidRPr="00AC2480">
        <w:rPr>
          <w:szCs w:val="20"/>
        </w:rPr>
        <w:t>(B)</w:t>
      </w:r>
      <w:r w:rsidRPr="00AC2480">
        <w:rPr>
          <w:szCs w:val="20"/>
        </w:rPr>
        <w:tab/>
        <w:t>The proposed modification is applicable to paragraph (1)(c)(iii) of Section 5.2.1, Applicability.  The Resource Entity shall initiate a Generator Interconnection or Modification (GIM) request through RIOO.</w:t>
      </w:r>
    </w:p>
    <w:p w14:paraId="46F441A7" w14:textId="77777777" w:rsidR="00AC2480" w:rsidRPr="00AC2480" w:rsidRDefault="00AC2480" w:rsidP="00AC2480">
      <w:pPr>
        <w:spacing w:after="240"/>
        <w:ind w:left="2880" w:hanging="720"/>
        <w:rPr>
          <w:szCs w:val="20"/>
        </w:rPr>
      </w:pPr>
      <w:r w:rsidRPr="00AC2480">
        <w:rPr>
          <w:szCs w:val="20"/>
        </w:rPr>
        <w:t>(C)</w:t>
      </w:r>
      <w:r w:rsidRPr="00AC2480">
        <w:rPr>
          <w:szCs w:val="20"/>
        </w:rPr>
        <w:tab/>
        <w:t>The proposed modification is deemed unacceptable.</w:t>
      </w:r>
    </w:p>
    <w:p w14:paraId="23878860" w14:textId="77777777" w:rsidR="00AC2480" w:rsidRPr="00AC2480" w:rsidRDefault="00AC2480" w:rsidP="00AC2480">
      <w:pPr>
        <w:spacing w:after="240"/>
        <w:ind w:left="2880" w:hanging="720"/>
        <w:rPr>
          <w:szCs w:val="20"/>
        </w:rPr>
      </w:pPr>
      <w:r w:rsidRPr="00AC2480">
        <w:rPr>
          <w:szCs w:val="20"/>
        </w:rPr>
        <w:t>(D)</w:t>
      </w:r>
      <w:r w:rsidRPr="00AC2480">
        <w:rPr>
          <w:szCs w:val="20"/>
        </w:rPr>
        <w:tab/>
        <w:t xml:space="preserve">The proposed modification is deemed acceptable without need for a dynamic stability study. </w:t>
      </w:r>
    </w:p>
    <w:p w14:paraId="21878326" w14:textId="77777777" w:rsidR="00AC2480" w:rsidRPr="00AC2480" w:rsidRDefault="00AC2480" w:rsidP="00AC2480">
      <w:pPr>
        <w:spacing w:after="240"/>
        <w:ind w:left="2160" w:hanging="720"/>
        <w:rPr>
          <w:szCs w:val="20"/>
        </w:rPr>
      </w:pPr>
      <w:r w:rsidRPr="00AC2480">
        <w:rPr>
          <w:szCs w:val="20"/>
        </w:rPr>
        <w:t>(iv)</w:t>
      </w:r>
      <w:r w:rsidRPr="00AC2480">
        <w:rPr>
          <w:szCs w:val="20"/>
        </w:rPr>
        <w:tab/>
        <w:t xml:space="preserve">Within 90 days of the receipt of the accepted submission in paragraph (iii)(A) above, the interconnecting TSP shall submit its dynamic stability study report to ERCOT electronically to </w:t>
      </w:r>
      <w:hyperlink r:id="rId28" w:history="1">
        <w:r w:rsidRPr="00AC2480">
          <w:rPr>
            <w:color w:val="0000FF"/>
            <w:szCs w:val="20"/>
            <w:u w:val="single"/>
          </w:rPr>
          <w:t>Dynamicmodels@ercot.com</w:t>
        </w:r>
      </w:hyperlink>
      <w:r w:rsidRPr="00AC2480">
        <w:rPr>
          <w:szCs w:val="20"/>
        </w:rPr>
        <w:t xml:space="preserve">. </w:t>
      </w:r>
    </w:p>
    <w:p w14:paraId="66BF0C17" w14:textId="77777777" w:rsidR="00AC2480" w:rsidRPr="00AC2480" w:rsidRDefault="00AC2480" w:rsidP="00AC2480">
      <w:pPr>
        <w:spacing w:after="240"/>
        <w:ind w:left="2160" w:hanging="720"/>
        <w:rPr>
          <w:szCs w:val="20"/>
        </w:rPr>
      </w:pPr>
      <w:r w:rsidRPr="00AC2480">
        <w:rPr>
          <w:szCs w:val="20"/>
        </w:rPr>
        <w:t>(v)</w:t>
      </w:r>
      <w:r w:rsidRPr="00AC2480">
        <w:rPr>
          <w:szCs w:val="20"/>
        </w:rPr>
        <w:tab/>
        <w:t xml:space="preserve">ERCOT shall review the dynamic stability study report submitted by the interconnecting TSP within ten Business Days. </w:t>
      </w:r>
      <w:bookmarkStart w:id="160" w:name="_Hlk134429519"/>
      <w:r w:rsidRPr="00AC2480">
        <w:rPr>
          <w:szCs w:val="20"/>
        </w:rPr>
        <w:t xml:space="preserve"> ERCOT can extend this review period by an additional 20 Business Days, and an email will be sent to notify the interconnecting TSP and the Resource Entity that it needs additional time to review the dynamic stability study report.</w:t>
      </w:r>
      <w:r w:rsidRPr="00AC2480" w:rsidDel="002405B3">
        <w:rPr>
          <w:szCs w:val="20"/>
        </w:rPr>
        <w:t xml:space="preserve"> </w:t>
      </w:r>
      <w:bookmarkEnd w:id="160"/>
      <w:r w:rsidRPr="00AC2480">
        <w:rPr>
          <w:szCs w:val="20"/>
        </w:rPr>
        <w:t xml:space="preserve"> </w:t>
      </w:r>
    </w:p>
    <w:p w14:paraId="4A3FAC8A" w14:textId="77777777" w:rsidR="00AC2480" w:rsidRPr="00AC2480" w:rsidRDefault="00AC2480" w:rsidP="00AC2480">
      <w:pPr>
        <w:spacing w:after="240"/>
        <w:ind w:left="2160" w:hanging="720"/>
        <w:rPr>
          <w:szCs w:val="20"/>
        </w:rPr>
      </w:pPr>
      <w:r w:rsidRPr="00AC2480">
        <w:rPr>
          <w:szCs w:val="20"/>
        </w:rPr>
        <w:t>(vi)</w:t>
      </w:r>
      <w:r w:rsidRPr="00AC2480">
        <w:rPr>
          <w:szCs w:val="20"/>
        </w:rPr>
        <w:tab/>
        <w:t>Upon completing its review and ERCOT acceptance of the dynamic stability study report, ERCOT shall notify the Resource Entity and the interconnecting TSP of its determination.  The notification will indicate one of the following:</w:t>
      </w:r>
    </w:p>
    <w:p w14:paraId="07CB1057" w14:textId="77777777" w:rsidR="00AC2480" w:rsidRPr="00AC2480" w:rsidRDefault="00AC2480" w:rsidP="00AC2480">
      <w:pPr>
        <w:spacing w:after="240"/>
        <w:ind w:left="2880" w:hanging="720"/>
        <w:rPr>
          <w:szCs w:val="20"/>
        </w:rPr>
      </w:pPr>
      <w:r w:rsidRPr="00AC2480">
        <w:rPr>
          <w:szCs w:val="20"/>
        </w:rPr>
        <w:t>(A)</w:t>
      </w:r>
      <w:r w:rsidRPr="00AC2480">
        <w:rPr>
          <w:szCs w:val="20"/>
        </w:rPr>
        <w:tab/>
        <w:t>The proposed modification is deemed acceptable.</w:t>
      </w:r>
    </w:p>
    <w:p w14:paraId="143E83CB" w14:textId="77777777" w:rsidR="00AC2480" w:rsidRPr="00AC2480" w:rsidRDefault="00AC2480" w:rsidP="00AC2480">
      <w:pPr>
        <w:spacing w:after="240"/>
        <w:ind w:left="2880" w:hanging="720"/>
        <w:rPr>
          <w:szCs w:val="20"/>
        </w:rPr>
      </w:pPr>
      <w:r w:rsidRPr="00AC2480">
        <w:rPr>
          <w:szCs w:val="20"/>
        </w:rPr>
        <w:t>(B)</w:t>
      </w:r>
      <w:r w:rsidRPr="00AC2480">
        <w:rPr>
          <w:szCs w:val="20"/>
        </w:rPr>
        <w:tab/>
        <w:t>The proposed modification is applicable to paragraph (1)(c) of Section 5.2.1.  The Resource Entity shall initiate a GIM request through RIOO.</w:t>
      </w:r>
    </w:p>
    <w:bookmarkEnd w:id="158"/>
    <w:bookmarkEnd w:id="159"/>
    <w:p w14:paraId="3D52C056" w14:textId="77777777" w:rsidR="00AC2480" w:rsidRPr="00AC2480" w:rsidRDefault="00AC2480" w:rsidP="00AC2480">
      <w:pPr>
        <w:tabs>
          <w:tab w:val="left" w:pos="2700"/>
        </w:tabs>
        <w:spacing w:after="240"/>
        <w:ind w:left="2160" w:hanging="720"/>
        <w:rPr>
          <w:szCs w:val="20"/>
        </w:rPr>
      </w:pPr>
      <w:r w:rsidRPr="00AC2480">
        <w:rPr>
          <w:szCs w:val="20"/>
        </w:rPr>
        <w:t>(vii)</w:t>
      </w:r>
      <w:r w:rsidRPr="00AC2480">
        <w:rPr>
          <w:szCs w:val="20"/>
        </w:rPr>
        <w:tab/>
        <w:t xml:space="preserve">ERCOT, in consultation with the interconnecting TSP, may allow the proposed changes to be temporarily implemented prior to the above review process </w:t>
      </w:r>
      <w:proofErr w:type="gramStart"/>
      <w:r w:rsidRPr="00AC2480">
        <w:rPr>
          <w:szCs w:val="20"/>
        </w:rPr>
        <w:t>in order to</w:t>
      </w:r>
      <w:proofErr w:type="gramEnd"/>
      <w:r w:rsidRPr="00AC2480">
        <w:rPr>
          <w:szCs w:val="20"/>
        </w:rPr>
        <w:t xml:space="preserve"> address any identified performance deficiency. </w:t>
      </w:r>
    </w:p>
    <w:p w14:paraId="2AA988EC" w14:textId="77777777" w:rsidR="00AC2480" w:rsidRPr="00AC2480" w:rsidRDefault="00AC2480" w:rsidP="00AC2480">
      <w:pPr>
        <w:spacing w:after="240"/>
        <w:ind w:left="1440" w:hanging="720"/>
      </w:pPr>
      <w:r w:rsidRPr="00AC2480">
        <w:t>(b)</w:t>
      </w:r>
      <w:r w:rsidRPr="00AC2480">
        <w:tab/>
        <w:t>Pursuant to paragraph (5)(c) of Section 6.2, the Resource Entity shall include model updates with model quality tests.</w:t>
      </w:r>
    </w:p>
    <w:p w14:paraId="44F68BDE" w14:textId="77777777" w:rsidR="00AC2480" w:rsidRPr="00AC2480" w:rsidRDefault="00AC2480" w:rsidP="00AC2480">
      <w:pPr>
        <w:spacing w:after="240"/>
        <w:ind w:left="1440" w:hanging="720"/>
      </w:pPr>
      <w:r w:rsidRPr="00AC2480">
        <w:lastRenderedPageBreak/>
        <w:t>(c)</w:t>
      </w:r>
      <w:r w:rsidRPr="00AC2480">
        <w:tab/>
        <w:t>The Resource Entity shall provide ERCOT with a plant verification report as required by paragraph (5)(b) of Section 6.2 at the following times:</w:t>
      </w:r>
    </w:p>
    <w:p w14:paraId="41609E16" w14:textId="77777777" w:rsidR="00AC2480" w:rsidRPr="00AC2480" w:rsidRDefault="00AC2480" w:rsidP="00AC2480">
      <w:pPr>
        <w:spacing w:after="240"/>
        <w:ind w:left="2160" w:hanging="720"/>
      </w:pPr>
      <w:r w:rsidRPr="00AC2480">
        <w:rPr>
          <w:szCs w:val="20"/>
          <w:lang w:eastAsia="x-none"/>
        </w:rPr>
        <w:t>(i)</w:t>
      </w:r>
      <w:r w:rsidRPr="00AC2480">
        <w:rPr>
          <w:szCs w:val="20"/>
          <w:lang w:eastAsia="x-none"/>
        </w:rPr>
        <w:tab/>
        <w:t>No later than 30 days after implementing a settings change as required by paragraph (7) of Section 6.2;</w:t>
      </w:r>
    </w:p>
    <w:p w14:paraId="329D950C" w14:textId="77777777" w:rsidR="00AC2480" w:rsidRPr="00AC2480" w:rsidRDefault="00AC2480" w:rsidP="00AC2480">
      <w:pPr>
        <w:spacing w:after="240"/>
        <w:ind w:left="2160" w:hanging="720"/>
        <w:rPr>
          <w:szCs w:val="20"/>
          <w:lang w:eastAsia="x-none"/>
        </w:rPr>
      </w:pPr>
      <w:r w:rsidRPr="00AC2480">
        <w:rPr>
          <w:szCs w:val="20"/>
          <w:lang w:eastAsia="x-none"/>
        </w:rPr>
        <w:t>(ii)</w:t>
      </w:r>
      <w:r w:rsidRPr="00AC2480">
        <w:rPr>
          <w:szCs w:val="20"/>
          <w:lang w:eastAsia="x-none"/>
        </w:rPr>
        <w:tab/>
        <w:t>No earlier than 12 months and no later than 24 months following the later of the Resource Commissioning Date or March 1, 2021; and</w:t>
      </w:r>
    </w:p>
    <w:p w14:paraId="0A0B537A" w14:textId="6C033747" w:rsidR="00F72045" w:rsidRPr="00AC2480" w:rsidRDefault="00AC2480" w:rsidP="002B257D">
      <w:pPr>
        <w:spacing w:after="240"/>
        <w:ind w:left="2160" w:hanging="720"/>
        <w:rPr>
          <w:szCs w:val="20"/>
          <w:lang w:eastAsia="x-none"/>
        </w:rPr>
      </w:pPr>
      <w:r w:rsidRPr="00AC2480">
        <w:rPr>
          <w:szCs w:val="20"/>
          <w:lang w:eastAsia="x-none"/>
        </w:rPr>
        <w:t>(iii)</w:t>
      </w:r>
      <w:r w:rsidRPr="00AC2480">
        <w:rPr>
          <w:szCs w:val="20"/>
          <w:lang w:eastAsia="x-none"/>
        </w:rPr>
        <w:tab/>
        <w:t>A minimum of every ten years.</w:t>
      </w:r>
      <w:bookmarkStart w:id="161" w:name="_Toc244946046"/>
      <w:bookmarkStart w:id="162" w:name="OLE_LINK4"/>
      <w:bookmarkEnd w:id="161"/>
      <w:bookmarkEnd w:id="162"/>
    </w:p>
    <w:sectPr w:rsidR="00F72045" w:rsidRPr="00AC2480">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ERCOT Market Rules" w:date="2025-12-03T15:31:00Z" w:initials="CP">
    <w:p w14:paraId="48D479F6" w14:textId="7DE238EC" w:rsidR="00786C7E" w:rsidRDefault="00786C7E">
      <w:pPr>
        <w:pStyle w:val="CommentText"/>
      </w:pPr>
      <w:r>
        <w:rPr>
          <w:rStyle w:val="CommentReference"/>
        </w:rPr>
        <w:annotationRef/>
      </w:r>
      <w:r>
        <w:t>Please note PGRR127 also proposes revisions to this section.</w:t>
      </w:r>
    </w:p>
  </w:comment>
  <w:comment w:id="84" w:author="ERCOT Market Rules" w:date="2025-12-03T15:32:00Z" w:initials="CP">
    <w:p w14:paraId="44BC983E" w14:textId="77331102" w:rsidR="00786C7E" w:rsidRDefault="00786C7E">
      <w:pPr>
        <w:pStyle w:val="CommentText"/>
      </w:pPr>
      <w:r>
        <w:rPr>
          <w:rStyle w:val="CommentReference"/>
        </w:rPr>
        <w:annotationRef/>
      </w:r>
      <w:r>
        <w:rPr>
          <w:rStyle w:val="CommentReference"/>
        </w:rPr>
        <w:annotationRef/>
      </w:r>
      <w:r>
        <w:t>Please note PGRR127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8D479F6" w15:done="0"/>
  <w15:commentEx w15:paraId="44BC983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F648B54" w16cex:dateUtc="2025-12-03T21:31:00Z"/>
  <w16cex:commentExtensible w16cex:durableId="2E80703B" w16cex:dateUtc="2025-12-03T21: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8D479F6" w16cid:durableId="6F648B54"/>
  <w16cid:commentId w16cid:paraId="44BC983E" w16cid:durableId="2E80703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C2FC5" w14:textId="77777777" w:rsidR="004D2341" w:rsidRDefault="004D2341">
      <w:r>
        <w:separator/>
      </w:r>
    </w:p>
  </w:endnote>
  <w:endnote w:type="continuationSeparator" w:id="0">
    <w:p w14:paraId="030E2FB8" w14:textId="77777777" w:rsidR="004D2341" w:rsidRDefault="004D2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2659A3C0" w:rsidR="00D176CF" w:rsidRDefault="00155793">
    <w:pPr>
      <w:pStyle w:val="Footer"/>
      <w:tabs>
        <w:tab w:val="clear" w:pos="4320"/>
        <w:tab w:val="clear" w:pos="8640"/>
        <w:tab w:val="right" w:pos="9360"/>
      </w:tabs>
      <w:rPr>
        <w:rFonts w:ascii="Arial" w:hAnsi="Arial" w:cs="Arial"/>
        <w:sz w:val="18"/>
      </w:rPr>
    </w:pPr>
    <w:r>
      <w:rPr>
        <w:rFonts w:ascii="Arial" w:hAnsi="Arial" w:cs="Arial"/>
        <w:sz w:val="18"/>
      </w:rPr>
      <w:t>140</w:t>
    </w:r>
    <w:r w:rsidR="00AA6F5A">
      <w:rPr>
        <w:rFonts w:ascii="Arial" w:hAnsi="Arial" w:cs="Arial"/>
        <w:sz w:val="18"/>
      </w:rPr>
      <w:t>P</w:t>
    </w:r>
    <w:r w:rsidR="00C76A2C">
      <w:rPr>
        <w:rFonts w:ascii="Arial" w:hAnsi="Arial" w:cs="Arial"/>
        <w:sz w:val="18"/>
      </w:rPr>
      <w:t>G</w:t>
    </w:r>
    <w:r w:rsidR="00D176CF">
      <w:rPr>
        <w:rFonts w:ascii="Arial" w:hAnsi="Arial" w:cs="Arial"/>
        <w:sz w:val="18"/>
      </w:rPr>
      <w:t>RR</w:t>
    </w:r>
    <w:r w:rsidR="00E341F1">
      <w:rPr>
        <w:rFonts w:ascii="Arial" w:hAnsi="Arial" w:cs="Arial"/>
        <w:sz w:val="18"/>
      </w:rPr>
      <w:t>-01</w:t>
    </w:r>
    <w:r w:rsidR="008F2451">
      <w:rPr>
        <w:rFonts w:ascii="Arial" w:hAnsi="Arial" w:cs="Arial"/>
        <w:sz w:val="18"/>
      </w:rPr>
      <w:t xml:space="preserve"> </w:t>
    </w:r>
    <w:r w:rsidR="008F2451" w:rsidRPr="008F2451">
      <w:rPr>
        <w:rFonts w:ascii="Arial" w:hAnsi="Arial" w:cs="Arial"/>
        <w:sz w:val="18"/>
      </w:rPr>
      <w:t>Related to NPRRXXX, Clarification of the Types, Usage, and Registration of Distributed Generation</w:t>
    </w:r>
    <w:r>
      <w:rPr>
        <w:rFonts w:ascii="Arial" w:hAnsi="Arial" w:cs="Arial"/>
        <w:sz w:val="18"/>
      </w:rPr>
      <w:t xml:space="preserve"> 121925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5F52D" w14:textId="77777777" w:rsidR="004D2341" w:rsidRDefault="004D2341">
      <w:r>
        <w:separator/>
      </w:r>
    </w:p>
  </w:footnote>
  <w:footnote w:type="continuationSeparator" w:id="0">
    <w:p w14:paraId="65D072C0" w14:textId="77777777" w:rsidR="004D2341" w:rsidRDefault="004D2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7BB56B7A" w:rsidR="00D176CF" w:rsidRDefault="00AA6F5A" w:rsidP="00816950">
    <w:pPr>
      <w:pStyle w:val="Header"/>
      <w:jc w:val="center"/>
      <w:rPr>
        <w:sz w:val="32"/>
      </w:rPr>
    </w:pPr>
    <w:r>
      <w:rPr>
        <w:sz w:val="32"/>
      </w:rPr>
      <w:t>Planning</w:t>
    </w:r>
    <w:r w:rsidR="00C76A2C">
      <w:rPr>
        <w:sz w:val="32"/>
      </w:rPr>
      <w:t xml:space="preserve"> Guide</w:t>
    </w:r>
    <w:r w:rsidR="00D176CF">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24356615">
    <w:abstractNumId w:val="0"/>
  </w:num>
  <w:num w:numId="2" w16cid:durableId="1544514113">
    <w:abstractNumId w:val="12"/>
  </w:num>
  <w:num w:numId="3" w16cid:durableId="1555581259">
    <w:abstractNumId w:val="13"/>
  </w:num>
  <w:num w:numId="4" w16cid:durableId="166602580">
    <w:abstractNumId w:val="1"/>
  </w:num>
  <w:num w:numId="5" w16cid:durableId="664088676">
    <w:abstractNumId w:val="7"/>
  </w:num>
  <w:num w:numId="6" w16cid:durableId="1596474708">
    <w:abstractNumId w:val="7"/>
  </w:num>
  <w:num w:numId="7" w16cid:durableId="1560941215">
    <w:abstractNumId w:val="7"/>
  </w:num>
  <w:num w:numId="8" w16cid:durableId="825439924">
    <w:abstractNumId w:val="7"/>
  </w:num>
  <w:num w:numId="9" w16cid:durableId="1246844487">
    <w:abstractNumId w:val="7"/>
  </w:num>
  <w:num w:numId="10" w16cid:durableId="380136504">
    <w:abstractNumId w:val="7"/>
  </w:num>
  <w:num w:numId="11" w16cid:durableId="525943952">
    <w:abstractNumId w:val="7"/>
  </w:num>
  <w:num w:numId="12" w16cid:durableId="637566562">
    <w:abstractNumId w:val="7"/>
  </w:num>
  <w:num w:numId="13" w16cid:durableId="1079443975">
    <w:abstractNumId w:val="7"/>
  </w:num>
  <w:num w:numId="14" w16cid:durableId="1792361949">
    <w:abstractNumId w:val="3"/>
  </w:num>
  <w:num w:numId="15" w16cid:durableId="1522621335">
    <w:abstractNumId w:val="6"/>
  </w:num>
  <w:num w:numId="16" w16cid:durableId="377554257">
    <w:abstractNumId w:val="9"/>
  </w:num>
  <w:num w:numId="17" w16cid:durableId="1827167004">
    <w:abstractNumId w:val="10"/>
  </w:num>
  <w:num w:numId="18" w16cid:durableId="1615208950">
    <w:abstractNumId w:val="4"/>
  </w:num>
  <w:num w:numId="19" w16cid:durableId="969046416">
    <w:abstractNumId w:val="8"/>
  </w:num>
  <w:num w:numId="20" w16cid:durableId="1638220580">
    <w:abstractNumId w:val="2"/>
  </w:num>
  <w:num w:numId="21" w16cid:durableId="2050251956">
    <w:abstractNumId w:val="5"/>
  </w:num>
  <w:num w:numId="22" w16cid:durableId="1737195127">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8DD"/>
    <w:rsid w:val="00006711"/>
    <w:rsid w:val="00012EC8"/>
    <w:rsid w:val="000150C7"/>
    <w:rsid w:val="0001556D"/>
    <w:rsid w:val="000252F5"/>
    <w:rsid w:val="000257C9"/>
    <w:rsid w:val="000260CF"/>
    <w:rsid w:val="00040D6E"/>
    <w:rsid w:val="000416F0"/>
    <w:rsid w:val="00043092"/>
    <w:rsid w:val="00044566"/>
    <w:rsid w:val="00047BB6"/>
    <w:rsid w:val="00047E5A"/>
    <w:rsid w:val="00050E43"/>
    <w:rsid w:val="00056539"/>
    <w:rsid w:val="000567E4"/>
    <w:rsid w:val="00057CEE"/>
    <w:rsid w:val="00060A5A"/>
    <w:rsid w:val="00061815"/>
    <w:rsid w:val="00064B44"/>
    <w:rsid w:val="00067AB5"/>
    <w:rsid w:val="00067FE2"/>
    <w:rsid w:val="00072E40"/>
    <w:rsid w:val="0007682E"/>
    <w:rsid w:val="00085D41"/>
    <w:rsid w:val="00087F84"/>
    <w:rsid w:val="00094DDC"/>
    <w:rsid w:val="000A5C65"/>
    <w:rsid w:val="000B191A"/>
    <w:rsid w:val="000B5CD2"/>
    <w:rsid w:val="000B7739"/>
    <w:rsid w:val="000B7856"/>
    <w:rsid w:val="000D1AEB"/>
    <w:rsid w:val="000D3E64"/>
    <w:rsid w:val="000E4C2B"/>
    <w:rsid w:val="000E5C10"/>
    <w:rsid w:val="000F0FE9"/>
    <w:rsid w:val="000F13C5"/>
    <w:rsid w:val="00102B77"/>
    <w:rsid w:val="001044F5"/>
    <w:rsid w:val="00105A36"/>
    <w:rsid w:val="00106B0E"/>
    <w:rsid w:val="0011373A"/>
    <w:rsid w:val="00121E32"/>
    <w:rsid w:val="0013124C"/>
    <w:rsid w:val="001313B4"/>
    <w:rsid w:val="00137B21"/>
    <w:rsid w:val="0014546D"/>
    <w:rsid w:val="001500D9"/>
    <w:rsid w:val="00155793"/>
    <w:rsid w:val="00156A08"/>
    <w:rsid w:val="00156DB7"/>
    <w:rsid w:val="00157228"/>
    <w:rsid w:val="00160C3C"/>
    <w:rsid w:val="00162165"/>
    <w:rsid w:val="00167220"/>
    <w:rsid w:val="00175607"/>
    <w:rsid w:val="0017603A"/>
    <w:rsid w:val="0017783C"/>
    <w:rsid w:val="00186CAB"/>
    <w:rsid w:val="0019314C"/>
    <w:rsid w:val="001A01B1"/>
    <w:rsid w:val="001A4A71"/>
    <w:rsid w:val="001D0B18"/>
    <w:rsid w:val="001D2C91"/>
    <w:rsid w:val="001D7F8F"/>
    <w:rsid w:val="001F38F0"/>
    <w:rsid w:val="00200687"/>
    <w:rsid w:val="002017C1"/>
    <w:rsid w:val="00233059"/>
    <w:rsid w:val="00237430"/>
    <w:rsid w:val="002467F6"/>
    <w:rsid w:val="00250970"/>
    <w:rsid w:val="0025711A"/>
    <w:rsid w:val="00264978"/>
    <w:rsid w:val="002676B6"/>
    <w:rsid w:val="00270620"/>
    <w:rsid w:val="0027079D"/>
    <w:rsid w:val="00275848"/>
    <w:rsid w:val="00276A99"/>
    <w:rsid w:val="002804C9"/>
    <w:rsid w:val="00283CC0"/>
    <w:rsid w:val="00284381"/>
    <w:rsid w:val="00284847"/>
    <w:rsid w:val="00286AD9"/>
    <w:rsid w:val="002909DD"/>
    <w:rsid w:val="002966F3"/>
    <w:rsid w:val="00296D6D"/>
    <w:rsid w:val="002A23B9"/>
    <w:rsid w:val="002B0972"/>
    <w:rsid w:val="002B257D"/>
    <w:rsid w:val="002B3BB0"/>
    <w:rsid w:val="002B69D3"/>
    <w:rsid w:val="002B69F3"/>
    <w:rsid w:val="002B763A"/>
    <w:rsid w:val="002C0B8C"/>
    <w:rsid w:val="002D382A"/>
    <w:rsid w:val="002E53F9"/>
    <w:rsid w:val="002E7574"/>
    <w:rsid w:val="002F1EDD"/>
    <w:rsid w:val="002F4420"/>
    <w:rsid w:val="002F7A9C"/>
    <w:rsid w:val="003013F2"/>
    <w:rsid w:val="0030232A"/>
    <w:rsid w:val="0030694A"/>
    <w:rsid w:val="003069F4"/>
    <w:rsid w:val="00313789"/>
    <w:rsid w:val="00325F99"/>
    <w:rsid w:val="00354D7D"/>
    <w:rsid w:val="00360920"/>
    <w:rsid w:val="003618DF"/>
    <w:rsid w:val="003728D4"/>
    <w:rsid w:val="003814B2"/>
    <w:rsid w:val="00384709"/>
    <w:rsid w:val="00386C35"/>
    <w:rsid w:val="00391798"/>
    <w:rsid w:val="00392FE5"/>
    <w:rsid w:val="003A3D77"/>
    <w:rsid w:val="003A6B45"/>
    <w:rsid w:val="003B2869"/>
    <w:rsid w:val="003B5AED"/>
    <w:rsid w:val="003C5F11"/>
    <w:rsid w:val="003C6B7B"/>
    <w:rsid w:val="003E7ADE"/>
    <w:rsid w:val="00402CB4"/>
    <w:rsid w:val="00407DDB"/>
    <w:rsid w:val="004121BD"/>
    <w:rsid w:val="004135BD"/>
    <w:rsid w:val="00414AD0"/>
    <w:rsid w:val="004302A4"/>
    <w:rsid w:val="004322BC"/>
    <w:rsid w:val="004463BA"/>
    <w:rsid w:val="00446B8D"/>
    <w:rsid w:val="00451B50"/>
    <w:rsid w:val="00462EEE"/>
    <w:rsid w:val="00467228"/>
    <w:rsid w:val="00473E45"/>
    <w:rsid w:val="004822D4"/>
    <w:rsid w:val="00484728"/>
    <w:rsid w:val="004917E3"/>
    <w:rsid w:val="0049290B"/>
    <w:rsid w:val="00493F87"/>
    <w:rsid w:val="004A0865"/>
    <w:rsid w:val="004A4451"/>
    <w:rsid w:val="004A5722"/>
    <w:rsid w:val="004B6A5F"/>
    <w:rsid w:val="004C32C0"/>
    <w:rsid w:val="004C63D2"/>
    <w:rsid w:val="004D1083"/>
    <w:rsid w:val="004D2341"/>
    <w:rsid w:val="004D351B"/>
    <w:rsid w:val="004D3958"/>
    <w:rsid w:val="004E086C"/>
    <w:rsid w:val="004F28FC"/>
    <w:rsid w:val="004F5D99"/>
    <w:rsid w:val="004F66C9"/>
    <w:rsid w:val="004F7C98"/>
    <w:rsid w:val="005008DF"/>
    <w:rsid w:val="0050138B"/>
    <w:rsid w:val="005023C0"/>
    <w:rsid w:val="005045D0"/>
    <w:rsid w:val="00515264"/>
    <w:rsid w:val="00515EF2"/>
    <w:rsid w:val="00517F78"/>
    <w:rsid w:val="00524B21"/>
    <w:rsid w:val="00534C6C"/>
    <w:rsid w:val="00547514"/>
    <w:rsid w:val="00562496"/>
    <w:rsid w:val="00570FF3"/>
    <w:rsid w:val="00582B3E"/>
    <w:rsid w:val="005841C0"/>
    <w:rsid w:val="005874D3"/>
    <w:rsid w:val="0059260F"/>
    <w:rsid w:val="00593433"/>
    <w:rsid w:val="005946B8"/>
    <w:rsid w:val="005A1D34"/>
    <w:rsid w:val="005B305D"/>
    <w:rsid w:val="005C1A83"/>
    <w:rsid w:val="005C6A9D"/>
    <w:rsid w:val="005C731F"/>
    <w:rsid w:val="005D1CD8"/>
    <w:rsid w:val="005E5074"/>
    <w:rsid w:val="005E5508"/>
    <w:rsid w:val="005E5C12"/>
    <w:rsid w:val="005F0A1F"/>
    <w:rsid w:val="005F30F7"/>
    <w:rsid w:val="005F35E9"/>
    <w:rsid w:val="005F3D11"/>
    <w:rsid w:val="005F580C"/>
    <w:rsid w:val="005F5E42"/>
    <w:rsid w:val="0060690F"/>
    <w:rsid w:val="00612E4F"/>
    <w:rsid w:val="00615D5E"/>
    <w:rsid w:val="00617AC5"/>
    <w:rsid w:val="00622E99"/>
    <w:rsid w:val="00623616"/>
    <w:rsid w:val="00625E5D"/>
    <w:rsid w:val="00626FB0"/>
    <w:rsid w:val="0064639B"/>
    <w:rsid w:val="006562F2"/>
    <w:rsid w:val="006611FD"/>
    <w:rsid w:val="0066370F"/>
    <w:rsid w:val="00675366"/>
    <w:rsid w:val="00685E93"/>
    <w:rsid w:val="006A0784"/>
    <w:rsid w:val="006A2F62"/>
    <w:rsid w:val="006A697B"/>
    <w:rsid w:val="006B4DDE"/>
    <w:rsid w:val="006B5563"/>
    <w:rsid w:val="006F6E4B"/>
    <w:rsid w:val="00702D46"/>
    <w:rsid w:val="00707192"/>
    <w:rsid w:val="007143E8"/>
    <w:rsid w:val="00717551"/>
    <w:rsid w:val="00717D99"/>
    <w:rsid w:val="00723067"/>
    <w:rsid w:val="00725404"/>
    <w:rsid w:val="00725CD0"/>
    <w:rsid w:val="0073634B"/>
    <w:rsid w:val="00737478"/>
    <w:rsid w:val="00740A0D"/>
    <w:rsid w:val="00743968"/>
    <w:rsid w:val="00745123"/>
    <w:rsid w:val="007474BB"/>
    <w:rsid w:val="0075088D"/>
    <w:rsid w:val="00750B36"/>
    <w:rsid w:val="00764BE4"/>
    <w:rsid w:val="007816F8"/>
    <w:rsid w:val="00785415"/>
    <w:rsid w:val="00785BFF"/>
    <w:rsid w:val="00786292"/>
    <w:rsid w:val="00786C7E"/>
    <w:rsid w:val="00791CB9"/>
    <w:rsid w:val="00793130"/>
    <w:rsid w:val="007932C0"/>
    <w:rsid w:val="007974AC"/>
    <w:rsid w:val="007A71B7"/>
    <w:rsid w:val="007B3233"/>
    <w:rsid w:val="007B5A42"/>
    <w:rsid w:val="007B6660"/>
    <w:rsid w:val="007B6BED"/>
    <w:rsid w:val="007C1926"/>
    <w:rsid w:val="007C199B"/>
    <w:rsid w:val="007C24BA"/>
    <w:rsid w:val="007C3EC5"/>
    <w:rsid w:val="007C4C7F"/>
    <w:rsid w:val="007D0DF6"/>
    <w:rsid w:val="007D0FFB"/>
    <w:rsid w:val="007D3073"/>
    <w:rsid w:val="007D3CE1"/>
    <w:rsid w:val="007D64B9"/>
    <w:rsid w:val="007D72D4"/>
    <w:rsid w:val="007E0452"/>
    <w:rsid w:val="007E17BE"/>
    <w:rsid w:val="007E533D"/>
    <w:rsid w:val="007F1B16"/>
    <w:rsid w:val="007F5C12"/>
    <w:rsid w:val="007F5FB4"/>
    <w:rsid w:val="008057D1"/>
    <w:rsid w:val="008070C0"/>
    <w:rsid w:val="00811C12"/>
    <w:rsid w:val="008121F1"/>
    <w:rsid w:val="00816950"/>
    <w:rsid w:val="00826844"/>
    <w:rsid w:val="00831D3C"/>
    <w:rsid w:val="00836756"/>
    <w:rsid w:val="00841121"/>
    <w:rsid w:val="008426A4"/>
    <w:rsid w:val="00845778"/>
    <w:rsid w:val="008601B2"/>
    <w:rsid w:val="00863FAF"/>
    <w:rsid w:val="008740BC"/>
    <w:rsid w:val="00882B85"/>
    <w:rsid w:val="00887E28"/>
    <w:rsid w:val="00893B14"/>
    <w:rsid w:val="00895226"/>
    <w:rsid w:val="008A1B43"/>
    <w:rsid w:val="008A56FC"/>
    <w:rsid w:val="008B6CA0"/>
    <w:rsid w:val="008D5C3A"/>
    <w:rsid w:val="008E19A2"/>
    <w:rsid w:val="008E1A9B"/>
    <w:rsid w:val="008E3589"/>
    <w:rsid w:val="008E6DA2"/>
    <w:rsid w:val="008F2451"/>
    <w:rsid w:val="008F6C7E"/>
    <w:rsid w:val="0090186F"/>
    <w:rsid w:val="00905169"/>
    <w:rsid w:val="0090598B"/>
    <w:rsid w:val="00907B1E"/>
    <w:rsid w:val="009104D7"/>
    <w:rsid w:val="0091575C"/>
    <w:rsid w:val="00922003"/>
    <w:rsid w:val="00924BFD"/>
    <w:rsid w:val="009251C2"/>
    <w:rsid w:val="0093638E"/>
    <w:rsid w:val="0094052A"/>
    <w:rsid w:val="00941180"/>
    <w:rsid w:val="00943AFD"/>
    <w:rsid w:val="009478C4"/>
    <w:rsid w:val="00953597"/>
    <w:rsid w:val="00954528"/>
    <w:rsid w:val="0096032E"/>
    <w:rsid w:val="00963A51"/>
    <w:rsid w:val="00963EDF"/>
    <w:rsid w:val="0096756B"/>
    <w:rsid w:val="0097019D"/>
    <w:rsid w:val="0097314D"/>
    <w:rsid w:val="00973E6E"/>
    <w:rsid w:val="00983B6E"/>
    <w:rsid w:val="00986E58"/>
    <w:rsid w:val="0098772F"/>
    <w:rsid w:val="009936F8"/>
    <w:rsid w:val="0099423C"/>
    <w:rsid w:val="009978B9"/>
    <w:rsid w:val="00997F8B"/>
    <w:rsid w:val="009A09E1"/>
    <w:rsid w:val="009A3772"/>
    <w:rsid w:val="009A7D77"/>
    <w:rsid w:val="009B3932"/>
    <w:rsid w:val="009B562B"/>
    <w:rsid w:val="009C01E9"/>
    <w:rsid w:val="009C0AF7"/>
    <w:rsid w:val="009D1200"/>
    <w:rsid w:val="009D17F0"/>
    <w:rsid w:val="00A06A75"/>
    <w:rsid w:val="00A07D85"/>
    <w:rsid w:val="00A12D67"/>
    <w:rsid w:val="00A137E3"/>
    <w:rsid w:val="00A171C5"/>
    <w:rsid w:val="00A37D55"/>
    <w:rsid w:val="00A42796"/>
    <w:rsid w:val="00A5311D"/>
    <w:rsid w:val="00A540E3"/>
    <w:rsid w:val="00A60056"/>
    <w:rsid w:val="00A610F1"/>
    <w:rsid w:val="00A67349"/>
    <w:rsid w:val="00A762E5"/>
    <w:rsid w:val="00A81FE9"/>
    <w:rsid w:val="00A82294"/>
    <w:rsid w:val="00A830B8"/>
    <w:rsid w:val="00A83DEB"/>
    <w:rsid w:val="00A86A6C"/>
    <w:rsid w:val="00A87F42"/>
    <w:rsid w:val="00A902CC"/>
    <w:rsid w:val="00A90F6E"/>
    <w:rsid w:val="00A92F8A"/>
    <w:rsid w:val="00AA124C"/>
    <w:rsid w:val="00AA43F2"/>
    <w:rsid w:val="00AA6F5A"/>
    <w:rsid w:val="00AC09D6"/>
    <w:rsid w:val="00AC2480"/>
    <w:rsid w:val="00AC2BD2"/>
    <w:rsid w:val="00AC7A47"/>
    <w:rsid w:val="00AD3B58"/>
    <w:rsid w:val="00AD7457"/>
    <w:rsid w:val="00AE66B6"/>
    <w:rsid w:val="00AE6D13"/>
    <w:rsid w:val="00AF4249"/>
    <w:rsid w:val="00AF56C6"/>
    <w:rsid w:val="00AF7939"/>
    <w:rsid w:val="00B02441"/>
    <w:rsid w:val="00B02FF8"/>
    <w:rsid w:val="00B032E8"/>
    <w:rsid w:val="00B15A0F"/>
    <w:rsid w:val="00B20624"/>
    <w:rsid w:val="00B31E7D"/>
    <w:rsid w:val="00B33801"/>
    <w:rsid w:val="00B41BBF"/>
    <w:rsid w:val="00B42834"/>
    <w:rsid w:val="00B45CE4"/>
    <w:rsid w:val="00B52811"/>
    <w:rsid w:val="00B52970"/>
    <w:rsid w:val="00B57F96"/>
    <w:rsid w:val="00B6012F"/>
    <w:rsid w:val="00B62521"/>
    <w:rsid w:val="00B64030"/>
    <w:rsid w:val="00B669B9"/>
    <w:rsid w:val="00B67509"/>
    <w:rsid w:val="00B67892"/>
    <w:rsid w:val="00B7588E"/>
    <w:rsid w:val="00B75E33"/>
    <w:rsid w:val="00B933A4"/>
    <w:rsid w:val="00BA4D33"/>
    <w:rsid w:val="00BB007C"/>
    <w:rsid w:val="00BB4B68"/>
    <w:rsid w:val="00BC0092"/>
    <w:rsid w:val="00BC1ECC"/>
    <w:rsid w:val="00BC2D06"/>
    <w:rsid w:val="00BD0B79"/>
    <w:rsid w:val="00BD7CBD"/>
    <w:rsid w:val="00BE0D7F"/>
    <w:rsid w:val="00BE564A"/>
    <w:rsid w:val="00C021F7"/>
    <w:rsid w:val="00C03658"/>
    <w:rsid w:val="00C068FA"/>
    <w:rsid w:val="00C077D9"/>
    <w:rsid w:val="00C07B26"/>
    <w:rsid w:val="00C22EE9"/>
    <w:rsid w:val="00C230A5"/>
    <w:rsid w:val="00C23A34"/>
    <w:rsid w:val="00C32ABF"/>
    <w:rsid w:val="00C336BD"/>
    <w:rsid w:val="00C339D1"/>
    <w:rsid w:val="00C34C8B"/>
    <w:rsid w:val="00C51853"/>
    <w:rsid w:val="00C7171D"/>
    <w:rsid w:val="00C72355"/>
    <w:rsid w:val="00C7364B"/>
    <w:rsid w:val="00C744EB"/>
    <w:rsid w:val="00C7645D"/>
    <w:rsid w:val="00C76A2C"/>
    <w:rsid w:val="00C825C1"/>
    <w:rsid w:val="00C90702"/>
    <w:rsid w:val="00C914C2"/>
    <w:rsid w:val="00C917FF"/>
    <w:rsid w:val="00C9766A"/>
    <w:rsid w:val="00CA50DA"/>
    <w:rsid w:val="00CA699C"/>
    <w:rsid w:val="00CC00BB"/>
    <w:rsid w:val="00CC316C"/>
    <w:rsid w:val="00CC3F5E"/>
    <w:rsid w:val="00CC4F39"/>
    <w:rsid w:val="00CC6AEB"/>
    <w:rsid w:val="00CD4198"/>
    <w:rsid w:val="00CD4D20"/>
    <w:rsid w:val="00CD544C"/>
    <w:rsid w:val="00CD6FF3"/>
    <w:rsid w:val="00CE00B6"/>
    <w:rsid w:val="00CE5C2F"/>
    <w:rsid w:val="00CF2009"/>
    <w:rsid w:val="00CF4256"/>
    <w:rsid w:val="00CF51A6"/>
    <w:rsid w:val="00CF558F"/>
    <w:rsid w:val="00CF6C85"/>
    <w:rsid w:val="00D017D5"/>
    <w:rsid w:val="00D02664"/>
    <w:rsid w:val="00D02D57"/>
    <w:rsid w:val="00D04FE8"/>
    <w:rsid w:val="00D10720"/>
    <w:rsid w:val="00D122D3"/>
    <w:rsid w:val="00D176CF"/>
    <w:rsid w:val="00D24C5A"/>
    <w:rsid w:val="00D271E3"/>
    <w:rsid w:val="00D37231"/>
    <w:rsid w:val="00D402D8"/>
    <w:rsid w:val="00D423A1"/>
    <w:rsid w:val="00D42592"/>
    <w:rsid w:val="00D439CE"/>
    <w:rsid w:val="00D47A80"/>
    <w:rsid w:val="00D54DCA"/>
    <w:rsid w:val="00D56980"/>
    <w:rsid w:val="00D57372"/>
    <w:rsid w:val="00D57FA2"/>
    <w:rsid w:val="00D70320"/>
    <w:rsid w:val="00D70928"/>
    <w:rsid w:val="00D85807"/>
    <w:rsid w:val="00D87349"/>
    <w:rsid w:val="00D91EE9"/>
    <w:rsid w:val="00D97220"/>
    <w:rsid w:val="00D979DB"/>
    <w:rsid w:val="00DA17FB"/>
    <w:rsid w:val="00DA2AC1"/>
    <w:rsid w:val="00DA577A"/>
    <w:rsid w:val="00DC0224"/>
    <w:rsid w:val="00DC1564"/>
    <w:rsid w:val="00DC5D57"/>
    <w:rsid w:val="00DD296C"/>
    <w:rsid w:val="00DD3692"/>
    <w:rsid w:val="00DE66D6"/>
    <w:rsid w:val="00DF40B7"/>
    <w:rsid w:val="00DF6AB8"/>
    <w:rsid w:val="00E02B5D"/>
    <w:rsid w:val="00E0335E"/>
    <w:rsid w:val="00E043F4"/>
    <w:rsid w:val="00E14D47"/>
    <w:rsid w:val="00E15C73"/>
    <w:rsid w:val="00E1641C"/>
    <w:rsid w:val="00E26708"/>
    <w:rsid w:val="00E341F1"/>
    <w:rsid w:val="00E34958"/>
    <w:rsid w:val="00E37AB0"/>
    <w:rsid w:val="00E37E0C"/>
    <w:rsid w:val="00E62B3F"/>
    <w:rsid w:val="00E6305E"/>
    <w:rsid w:val="00E6310E"/>
    <w:rsid w:val="00E71C39"/>
    <w:rsid w:val="00E834E9"/>
    <w:rsid w:val="00E83842"/>
    <w:rsid w:val="00EA4D58"/>
    <w:rsid w:val="00EA56E6"/>
    <w:rsid w:val="00EA681A"/>
    <w:rsid w:val="00EB27F0"/>
    <w:rsid w:val="00EB4448"/>
    <w:rsid w:val="00EB481E"/>
    <w:rsid w:val="00EC1551"/>
    <w:rsid w:val="00EC2E37"/>
    <w:rsid w:val="00EC335F"/>
    <w:rsid w:val="00EC481E"/>
    <w:rsid w:val="00EC48FB"/>
    <w:rsid w:val="00ED2505"/>
    <w:rsid w:val="00EE5928"/>
    <w:rsid w:val="00EE7FFD"/>
    <w:rsid w:val="00EF0385"/>
    <w:rsid w:val="00EF232A"/>
    <w:rsid w:val="00F0020E"/>
    <w:rsid w:val="00F05A69"/>
    <w:rsid w:val="00F134E7"/>
    <w:rsid w:val="00F1614B"/>
    <w:rsid w:val="00F252FE"/>
    <w:rsid w:val="00F34AE0"/>
    <w:rsid w:val="00F43FFD"/>
    <w:rsid w:val="00F44236"/>
    <w:rsid w:val="00F457C0"/>
    <w:rsid w:val="00F45A85"/>
    <w:rsid w:val="00F45CD1"/>
    <w:rsid w:val="00F4770A"/>
    <w:rsid w:val="00F52517"/>
    <w:rsid w:val="00F56F3B"/>
    <w:rsid w:val="00F72045"/>
    <w:rsid w:val="00F812A6"/>
    <w:rsid w:val="00F81F29"/>
    <w:rsid w:val="00F83A75"/>
    <w:rsid w:val="00F94C4F"/>
    <w:rsid w:val="00F94D24"/>
    <w:rsid w:val="00F95DBB"/>
    <w:rsid w:val="00FA4536"/>
    <w:rsid w:val="00FA57B2"/>
    <w:rsid w:val="00FA6F4E"/>
    <w:rsid w:val="00FB05AE"/>
    <w:rsid w:val="00FB1BD5"/>
    <w:rsid w:val="00FB4F92"/>
    <w:rsid w:val="00FB509B"/>
    <w:rsid w:val="00FC0B16"/>
    <w:rsid w:val="00FC0DB1"/>
    <w:rsid w:val="00FC1DC1"/>
    <w:rsid w:val="00FC3D4B"/>
    <w:rsid w:val="00FC6312"/>
    <w:rsid w:val="00FD4289"/>
    <w:rsid w:val="00FE36E3"/>
    <w:rsid w:val="00FE6B01"/>
    <w:rsid w:val="00FF3E0C"/>
    <w:rsid w:val="00FF432E"/>
    <w:rsid w:val="00FF56DF"/>
    <w:rsid w:val="013239A9"/>
    <w:rsid w:val="088A1746"/>
    <w:rsid w:val="08A6BE0D"/>
    <w:rsid w:val="09B090C5"/>
    <w:rsid w:val="0CDD9C7B"/>
    <w:rsid w:val="0D8E6A5E"/>
    <w:rsid w:val="0E77BD20"/>
    <w:rsid w:val="0EDE4EA5"/>
    <w:rsid w:val="0FB2EC86"/>
    <w:rsid w:val="10997160"/>
    <w:rsid w:val="15835E8B"/>
    <w:rsid w:val="166D58BF"/>
    <w:rsid w:val="19B178E8"/>
    <w:rsid w:val="1E799D07"/>
    <w:rsid w:val="1FA9A09A"/>
    <w:rsid w:val="221EDE93"/>
    <w:rsid w:val="244CF79C"/>
    <w:rsid w:val="2512A3B1"/>
    <w:rsid w:val="25C03AFB"/>
    <w:rsid w:val="268BD777"/>
    <w:rsid w:val="270B5614"/>
    <w:rsid w:val="270FD7E4"/>
    <w:rsid w:val="28DC1C6C"/>
    <w:rsid w:val="29F0083A"/>
    <w:rsid w:val="2A93F474"/>
    <w:rsid w:val="2F27C4A0"/>
    <w:rsid w:val="2FBDFD01"/>
    <w:rsid w:val="30DB8D99"/>
    <w:rsid w:val="31A67FA1"/>
    <w:rsid w:val="33F2A021"/>
    <w:rsid w:val="35E9EF0D"/>
    <w:rsid w:val="370699C0"/>
    <w:rsid w:val="38A6488A"/>
    <w:rsid w:val="3CB9E7E0"/>
    <w:rsid w:val="3CF03528"/>
    <w:rsid w:val="3E0CC9DB"/>
    <w:rsid w:val="3EA60A79"/>
    <w:rsid w:val="4073BA38"/>
    <w:rsid w:val="45AF59CF"/>
    <w:rsid w:val="4A9BA386"/>
    <w:rsid w:val="4AE360FA"/>
    <w:rsid w:val="4B6431D1"/>
    <w:rsid w:val="4BB6A032"/>
    <w:rsid w:val="4CD15E2F"/>
    <w:rsid w:val="519C5D70"/>
    <w:rsid w:val="52357F04"/>
    <w:rsid w:val="540F20E3"/>
    <w:rsid w:val="54BF5046"/>
    <w:rsid w:val="5755D6D9"/>
    <w:rsid w:val="584840A7"/>
    <w:rsid w:val="585C0F4A"/>
    <w:rsid w:val="5A4FAFFF"/>
    <w:rsid w:val="5EF7759E"/>
    <w:rsid w:val="620054C8"/>
    <w:rsid w:val="6300B9AC"/>
    <w:rsid w:val="649EEDA8"/>
    <w:rsid w:val="65B0CEBA"/>
    <w:rsid w:val="671314B4"/>
    <w:rsid w:val="69840B05"/>
    <w:rsid w:val="69DC873B"/>
    <w:rsid w:val="75A07A78"/>
    <w:rsid w:val="75A8208F"/>
    <w:rsid w:val="78ACC5E3"/>
    <w:rsid w:val="7A885732"/>
    <w:rsid w:val="7AE250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BA8DD"/>
  <w15:docId w15:val="{F06EB9C4-E62E-48EF-8C7A-0486D87E6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AC7A47"/>
    <w:pPr>
      <w:ind w:left="720" w:hanging="720"/>
    </w:pPr>
    <w:rPr>
      <w:iCs/>
      <w:szCs w:val="20"/>
    </w:rPr>
  </w:style>
  <w:style w:type="character" w:customStyle="1" w:styleId="BodyTextNumberedChar1">
    <w:name w:val="Body Text Numbered Char1"/>
    <w:link w:val="BodyTextNumbered"/>
    <w:rsid w:val="00AC7A47"/>
    <w:rPr>
      <w:iCs/>
      <w:sz w:val="24"/>
    </w:rPr>
  </w:style>
  <w:style w:type="character" w:customStyle="1" w:styleId="HeaderChar">
    <w:name w:val="Header Char"/>
    <w:link w:val="Header"/>
    <w:rsid w:val="00043092"/>
    <w:rPr>
      <w:rFonts w:ascii="Arial" w:hAnsi="Arial"/>
      <w:b/>
      <w:bCs/>
      <w:sz w:val="24"/>
      <w:szCs w:val="24"/>
    </w:rPr>
  </w:style>
  <w:style w:type="character" w:customStyle="1" w:styleId="H3Char">
    <w:name w:val="H3 Char"/>
    <w:link w:val="H3"/>
    <w:rsid w:val="00F72045"/>
    <w:rPr>
      <w:b/>
      <w:bCs/>
      <w:i/>
      <w:sz w:val="24"/>
    </w:rPr>
  </w:style>
  <w:style w:type="character" w:customStyle="1" w:styleId="CommentTextChar">
    <w:name w:val="Comment Text Char"/>
    <w:link w:val="CommentText"/>
    <w:rsid w:val="00863FAF"/>
  </w:style>
  <w:style w:type="character" w:styleId="Mention">
    <w:name w:val="Mention"/>
    <w:basedOn w:val="DefaultParagraphFont"/>
    <w:uiPriority w:val="99"/>
    <w:unhideWhenUsed/>
    <w:rsid w:val="00BE0D7F"/>
    <w:rPr>
      <w:color w:val="2B579A"/>
      <w:shd w:val="clear" w:color="auto" w:fill="E1DFDD"/>
    </w:rPr>
  </w:style>
  <w:style w:type="character" w:styleId="UnresolvedMention">
    <w:name w:val="Unresolved Mention"/>
    <w:basedOn w:val="DefaultParagraphFont"/>
    <w:uiPriority w:val="99"/>
    <w:semiHidden/>
    <w:unhideWhenUsed/>
    <w:rsid w:val="00DD29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Douglas.Fohn@ercot.com" TargetMode="External"/><Relationship Id="rId26" Type="http://schemas.openxmlformats.org/officeDocument/2006/relationships/hyperlink" Target="mailto:Dynamicmodels@ercot.com" TargetMode="External"/><Relationship Id="rId3" Type="http://schemas.openxmlformats.org/officeDocument/2006/relationships/customXml" Target="../customXml/item3.xml"/><Relationship Id="rId21" Type="http://schemas.microsoft.com/office/2011/relationships/commentsExtended" Target="commentsExtended.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Thinesh.DevadhasMohanadhas@ercot.com" TargetMode="External"/><Relationship Id="rId25" Type="http://schemas.openxmlformats.org/officeDocument/2006/relationships/hyperlink" Target="mailto:GINR@ercot.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comments" Target="comments.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40" TargetMode="External"/><Relationship Id="rId24" Type="http://schemas.openxmlformats.org/officeDocument/2006/relationships/hyperlink" Target="mailto:ResourceIntegrationDepartment@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microsoft.com/office/2018/08/relationships/commentsExtensible" Target="commentsExtensible.xml"/><Relationship Id="rId28" Type="http://schemas.openxmlformats.org/officeDocument/2006/relationships/hyperlink" Target="mailto:Dynamicmodels@ercot.com" TargetMode="External"/><Relationship Id="rId10" Type="http://schemas.openxmlformats.org/officeDocument/2006/relationships/endnotes" Target="endnotes.xml"/><Relationship Id="rId19" Type="http://schemas.openxmlformats.org/officeDocument/2006/relationships/hyperlink" Target="mailto:Cory.phillips@ercot.com"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microsoft.com/office/2016/09/relationships/commentsIds" Target="commentsIds.xml"/><Relationship Id="rId27" Type="http://schemas.openxmlformats.org/officeDocument/2006/relationships/hyperlink" Target="mailto:Dynamicmodels@ercot.com"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FA47D5823C5B448AF49A6499B966AF" ma:contentTypeVersion="17" ma:contentTypeDescription="Create a new document." ma:contentTypeScope="" ma:versionID="65f8df5d6b8e0c2bceb4df1e30c9944e">
  <xsd:schema xmlns:xsd="http://www.w3.org/2001/XMLSchema" xmlns:xs="http://www.w3.org/2001/XMLSchema" xmlns:p="http://schemas.microsoft.com/office/2006/metadata/properties" xmlns:ns2="5401c3e6-00d5-4a5e-bc08-a1c2fb39d50e" xmlns:ns3="8c568f7a-33c4-492e-841c-ba4feaa9f302" targetNamespace="http://schemas.microsoft.com/office/2006/metadata/properties" ma:root="true" ma:fieldsID="335a475f57e81c5656d575aff3ba8d2e" ns2:_="" ns3:_="">
    <xsd:import namespace="5401c3e6-00d5-4a5e-bc08-a1c2fb39d50e"/>
    <xsd:import namespace="8c568f7a-33c4-492e-841c-ba4feaa9f30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LengthInSeconds"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1c3e6-00d5-4a5e-bc08-a1c2fb39d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568f7a-33c4-492e-841c-ba4feaa9f302"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a94446d5-9d23-4bc7-8662-a29e65900e09}" ma:internalName="TaxCatchAll" ma:showField="CatchAllData" ma:web="8c568f7a-33c4-492e-841c-ba4feaa9f30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8c568f7a-33c4-492e-841c-ba4feaa9f302" xsi:nil="true"/>
    <lcf76f155ced4ddcb4097134ff3c332f xmlns="5401c3e6-00d5-4a5e-bc08-a1c2fb39d5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F98F2EA-0A38-4EDB-A624-1987CF85E0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1c3e6-00d5-4a5e-bc08-a1c2fb39d50e"/>
    <ds:schemaRef ds:uri="8c568f7a-33c4-492e-841c-ba4feaa9f3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AD89D4-556E-4704-AB09-5E77DB195FB2}">
  <ds:schemaRefs>
    <ds:schemaRef ds:uri="http://schemas.microsoft.com/sharepoint/v3/contenttype/forms"/>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2E12DF85-A7BF-41A6-AC2B-B870284BE877}">
  <ds:schemaRefs>
    <ds:schemaRef ds:uri="5401c3e6-00d5-4a5e-bc08-a1c2fb39d50e"/>
    <ds:schemaRef ds:uri="http://purl.org/dc/elements/1.1/"/>
    <ds:schemaRef ds:uri="http://www.w3.org/XML/1998/namespace"/>
    <ds:schemaRef ds:uri="http://purl.org/dc/dcmitype/"/>
    <ds:schemaRef ds:uri="http://purl.org/dc/terms/"/>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8c568f7a-33c4-492e-841c-ba4feaa9f302"/>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22</Pages>
  <Words>8648</Words>
  <Characters>47420</Characters>
  <Application>Microsoft Office Word</Application>
  <DocSecurity>0</DocSecurity>
  <Lines>858</Lines>
  <Paragraphs>259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7</cp:revision>
  <cp:lastPrinted>2013-11-15T20:11:00Z</cp:lastPrinted>
  <dcterms:created xsi:type="dcterms:W3CDTF">2025-12-19T19:06:00Z</dcterms:created>
  <dcterms:modified xsi:type="dcterms:W3CDTF">2025-12-19T19:37:00Z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0x01010073FA47D5823C5B448AF49A6499B966AF</vt:lpwstr>
  </property>
  <property fmtid="{D5CDD505-2E9C-101B-9397-08002B2CF9AE}" pid="3" name="MediaServiceImageTags">
    <vt:lpwstr/>
  </property>
  <property fmtid="{D5CDD505-2E9C-101B-9397-08002B2CF9AE}" pid="4" name="docLang">
    <vt:lpwstr>en</vt:lpwstr>
  </property>
  <property fmtid="{D5CDD505-2E9C-101B-9397-08002B2CF9AE}" pid="5" name="MSIP_Label_c144db1d-993e-40da-980d-6eea152adc50_Enabled">
    <vt:lpwstr>true</vt:lpwstr>
  </property>
  <property fmtid="{D5CDD505-2E9C-101B-9397-08002B2CF9AE}" pid="6" name="MSIP_Label_c144db1d-993e-40da-980d-6eea152adc50_SetDate">
    <vt:lpwstr>2025-12-03T15:52:09Z</vt:lpwstr>
  </property>
  <property fmtid="{D5CDD505-2E9C-101B-9397-08002B2CF9AE}" pid="7" name="MSIP_Label_c144db1d-993e-40da-980d-6eea152adc50_Method">
    <vt:lpwstr>Privileged</vt:lpwstr>
  </property>
  <property fmtid="{D5CDD505-2E9C-101B-9397-08002B2CF9AE}" pid="8" name="MSIP_Label_c144db1d-993e-40da-980d-6eea152adc50_Name">
    <vt:lpwstr>Public</vt:lpwstr>
  </property>
  <property fmtid="{D5CDD505-2E9C-101B-9397-08002B2CF9AE}" pid="9" name="MSIP_Label_c144db1d-993e-40da-980d-6eea152adc50_SiteId">
    <vt:lpwstr>0afb747d-bff7-4596-a9fc-950ef9e0ec45</vt:lpwstr>
  </property>
  <property fmtid="{D5CDD505-2E9C-101B-9397-08002B2CF9AE}" pid="10" name="MSIP_Label_c144db1d-993e-40da-980d-6eea152adc50_ActionId">
    <vt:lpwstr>2584eb43-3ff6-4eb5-8037-1e0a351480c7</vt:lpwstr>
  </property>
  <property fmtid="{D5CDD505-2E9C-101B-9397-08002B2CF9AE}" pid="11" name="MSIP_Label_c144db1d-993e-40da-980d-6eea152adc50_ContentBits">
    <vt:lpwstr>0</vt:lpwstr>
  </property>
  <property fmtid="{D5CDD505-2E9C-101B-9397-08002B2CF9AE}" pid="12" name="MSIP_Label_c144db1d-993e-40da-980d-6eea152adc50_Tag">
    <vt:lpwstr>10, 0, 1, 1</vt:lpwstr>
  </property>
</Properties>
</file>